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49624" w14:textId="77777777" w:rsidR="00E1594E" w:rsidRDefault="00C21272" w:rsidP="00C21272">
      <w:pPr>
        <w:pStyle w:val="berschrift1"/>
        <w:spacing w:before="160" w:after="0"/>
      </w:pPr>
      <w:r w:rsidRPr="00C21272">
        <w:t>Selbstdeklaration mit Nachweisen</w:t>
      </w:r>
    </w:p>
    <w:p w14:paraId="7FA0E526" w14:textId="77777777" w:rsidR="00A14585" w:rsidRDefault="00C21272" w:rsidP="00C21272">
      <w:pPr>
        <w:rPr>
          <w:i/>
          <w:sz w:val="15"/>
          <w:szCs w:val="15"/>
        </w:rPr>
      </w:pPr>
      <w:r w:rsidRPr="00A14585">
        <w:rPr>
          <w:i/>
          <w:sz w:val="15"/>
          <w:szCs w:val="15"/>
        </w:rPr>
        <w:t xml:space="preserve">Hinweis: Anbietende, welche ein gültiges Zertifikat besitzen, legen dem Angebot eine Kopie des Zertifikates bei (anstelle der Nachweise). </w:t>
      </w:r>
    </w:p>
    <w:p w14:paraId="5A83EF98" w14:textId="453CBD07" w:rsidR="00C21272" w:rsidRPr="00A14585" w:rsidRDefault="00C21272" w:rsidP="00C21272">
      <w:pPr>
        <w:rPr>
          <w:b/>
          <w:i/>
          <w:sz w:val="15"/>
          <w:szCs w:val="15"/>
        </w:rPr>
      </w:pPr>
      <w:r w:rsidRPr="00A14585">
        <w:rPr>
          <w:i/>
          <w:sz w:val="15"/>
          <w:szCs w:val="15"/>
        </w:rPr>
        <w:t xml:space="preserve">Informationen zum Zertifikat: </w:t>
      </w:r>
      <w:hyperlink r:id="rId12" w:history="1">
        <w:r w:rsidR="006C5D7B" w:rsidRPr="006C5D7B">
          <w:rPr>
            <w:rStyle w:val="Hyperlink"/>
            <w:i/>
            <w:sz w:val="15"/>
            <w:szCs w:val="15"/>
          </w:rPr>
          <w:t>www.be.ch/beschaffungen</w:t>
        </w:r>
      </w:hyperlink>
    </w:p>
    <w:p w14:paraId="128B7FC0" w14:textId="70E88246" w:rsidR="00E1594E" w:rsidRDefault="00C21272" w:rsidP="00E1594E">
      <w:pPr>
        <w:pStyle w:val="FormularUntertitel"/>
      </w:pPr>
      <w:r>
        <w:t>Angaben zur Anbieterin oder zum Anbieter</w:t>
      </w:r>
      <w:r w:rsidR="00AA5F3F" w:rsidRPr="00AA5F3F">
        <w:t xml:space="preserve"> </w:t>
      </w:r>
    </w:p>
    <w:p w14:paraId="689146A5" w14:textId="02E9D689" w:rsidR="00AA5F3F" w:rsidRPr="00AA5F3F" w:rsidRDefault="00AA5F3F" w:rsidP="00AA5F3F">
      <w:pPr>
        <w:pStyle w:val="Text85pt"/>
      </w:pPr>
    </w:p>
    <w:tbl>
      <w:tblPr>
        <w:tblStyle w:val="BEFormular-Tabelle"/>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911"/>
        <w:gridCol w:w="227"/>
        <w:gridCol w:w="988"/>
        <w:gridCol w:w="87"/>
        <w:gridCol w:w="5872"/>
      </w:tblGrid>
      <w:tr w:rsidR="00C21272" w:rsidRPr="00C21272" w14:paraId="5B435582" w14:textId="77777777" w:rsidTr="007D61FE">
        <w:trPr>
          <w:trHeight w:val="425"/>
        </w:trPr>
        <w:tc>
          <w:tcPr>
            <w:tcW w:w="1413" w:type="dxa"/>
            <w:tcBorders>
              <w:top w:val="nil"/>
              <w:left w:val="nil"/>
              <w:bottom w:val="nil"/>
              <w:right w:val="nil"/>
            </w:tcBorders>
            <w:vAlign w:val="bottom"/>
            <w:hideMark/>
          </w:tcPr>
          <w:p w14:paraId="0CB0A0F3" w14:textId="14A08CDA" w:rsidR="00C21272" w:rsidRDefault="00C21272" w:rsidP="004861A0">
            <w:pPr>
              <w:pStyle w:val="FormularBezeichnungstext"/>
              <w:rPr>
                <w:lang w:val="de-CH"/>
              </w:rPr>
            </w:pPr>
            <w:r>
              <w:rPr>
                <w:lang w:val="de-CH"/>
              </w:rPr>
              <w:t>Name und Rechtsform</w:t>
            </w:r>
          </w:p>
          <w:p w14:paraId="6E484169" w14:textId="31EFC951" w:rsidR="007004B6" w:rsidRPr="00C21272" w:rsidRDefault="00AC3118" w:rsidP="004861A0">
            <w:pPr>
              <w:pStyle w:val="FormularBezeichnungstext"/>
              <w:rPr>
                <w:lang w:val="de-CH"/>
              </w:rPr>
            </w:pPr>
            <w:r>
              <w:rPr>
                <w:lang w:val="de-CH"/>
              </w:rPr>
              <w:t>(</w:t>
            </w:r>
            <w:r w:rsidR="007004B6">
              <w:rPr>
                <w:lang w:val="de-CH"/>
              </w:rPr>
              <w:t>Einzelfirmen/einfache Gesellschaften: Name, Vorname, Wohnadresse</w:t>
            </w:r>
            <w:r>
              <w:rPr>
                <w:lang w:val="de-CH"/>
              </w:rPr>
              <w:t>)</w:t>
            </w:r>
          </w:p>
          <w:p w14:paraId="6F1B4698" w14:textId="77777777" w:rsidR="00C21272" w:rsidRPr="00C21272" w:rsidRDefault="00C21272" w:rsidP="004861A0">
            <w:pPr>
              <w:pStyle w:val="Text65pt"/>
              <w:rPr>
                <w:lang w:val="de-CH"/>
              </w:rPr>
            </w:pPr>
          </w:p>
        </w:tc>
        <w:tc>
          <w:tcPr>
            <w:tcW w:w="8085" w:type="dxa"/>
            <w:gridSpan w:val="5"/>
            <w:tcBorders>
              <w:top w:val="nil"/>
              <w:left w:val="nil"/>
              <w:bottom w:val="nil"/>
              <w:right w:val="nil"/>
            </w:tcBorders>
            <w:shd w:val="clear" w:color="auto" w:fill="EFF0F1" w:themeFill="background2" w:themeFillTint="33"/>
            <w:hideMark/>
          </w:tcPr>
          <w:p w14:paraId="04701787" w14:textId="1D6109BC" w:rsidR="00C21272" w:rsidRPr="00C21272" w:rsidRDefault="001C35A3" w:rsidP="00AA5F3F">
            <w:pPr>
              <w:pStyle w:val="FormularEingabetext"/>
              <w:ind w:left="0"/>
            </w:pPr>
            <w:r>
              <w:t xml:space="preserve">  </w:t>
            </w:r>
            <w:sdt>
              <w:sdtPr>
                <w:id w:val="197207200"/>
                <w:placeholder>
                  <w:docPart w:val="54AA56C6F5B84D0AA7EBCD6CCAB236E2"/>
                </w:placeholder>
                <w:showingPlcHdr/>
              </w:sdtPr>
              <w:sdtEndPr/>
              <w:sdtContent>
                <w:r w:rsidR="00BE3DE1" w:rsidRPr="00E63D02">
                  <w:rPr>
                    <w:rStyle w:val="Platzhaltertext"/>
                  </w:rPr>
                  <w:t>Klicken oder tippen Sie hier, um Text einzugeben.</w:t>
                </w:r>
              </w:sdtContent>
            </w:sdt>
          </w:p>
        </w:tc>
      </w:tr>
      <w:tr w:rsidR="00C21272" w:rsidRPr="00C21272" w14:paraId="5C325EF2" w14:textId="77777777" w:rsidTr="007D61FE">
        <w:trPr>
          <w:trHeight w:val="227"/>
        </w:trPr>
        <w:tc>
          <w:tcPr>
            <w:tcW w:w="1413" w:type="dxa"/>
            <w:tcBorders>
              <w:top w:val="nil"/>
              <w:left w:val="nil"/>
              <w:bottom w:val="nil"/>
              <w:right w:val="nil"/>
            </w:tcBorders>
            <w:vAlign w:val="bottom"/>
          </w:tcPr>
          <w:p w14:paraId="4134304C" w14:textId="77777777" w:rsidR="00C21272" w:rsidRPr="00C21272" w:rsidRDefault="00C21272" w:rsidP="004861A0">
            <w:pPr>
              <w:pStyle w:val="Text85pt"/>
            </w:pPr>
          </w:p>
        </w:tc>
        <w:tc>
          <w:tcPr>
            <w:tcW w:w="911" w:type="dxa"/>
            <w:tcBorders>
              <w:top w:val="nil"/>
              <w:left w:val="nil"/>
              <w:bottom w:val="nil"/>
              <w:right w:val="nil"/>
            </w:tcBorders>
          </w:tcPr>
          <w:p w14:paraId="0A2DA5CF" w14:textId="77777777" w:rsidR="00C21272" w:rsidRPr="00C21272" w:rsidRDefault="00C21272" w:rsidP="004861A0">
            <w:pPr>
              <w:pStyle w:val="Text85pt"/>
            </w:pPr>
          </w:p>
        </w:tc>
        <w:tc>
          <w:tcPr>
            <w:tcW w:w="227" w:type="dxa"/>
            <w:tcBorders>
              <w:top w:val="nil"/>
              <w:left w:val="nil"/>
              <w:bottom w:val="nil"/>
              <w:right w:val="nil"/>
            </w:tcBorders>
          </w:tcPr>
          <w:p w14:paraId="143EB3A5" w14:textId="77777777" w:rsidR="00C21272" w:rsidRPr="00C21272" w:rsidRDefault="00C21272" w:rsidP="000428A3">
            <w:pPr>
              <w:pStyle w:val="Text85pt"/>
            </w:pPr>
          </w:p>
        </w:tc>
        <w:tc>
          <w:tcPr>
            <w:tcW w:w="1075" w:type="dxa"/>
            <w:gridSpan w:val="2"/>
            <w:tcBorders>
              <w:top w:val="nil"/>
              <w:left w:val="nil"/>
              <w:bottom w:val="nil"/>
              <w:right w:val="nil"/>
            </w:tcBorders>
          </w:tcPr>
          <w:p w14:paraId="447E7252" w14:textId="77777777" w:rsidR="00C21272" w:rsidRPr="00C21272" w:rsidRDefault="00C21272" w:rsidP="000428A3">
            <w:pPr>
              <w:pStyle w:val="Text85pt"/>
            </w:pPr>
          </w:p>
        </w:tc>
        <w:tc>
          <w:tcPr>
            <w:tcW w:w="5872" w:type="dxa"/>
            <w:tcBorders>
              <w:top w:val="nil"/>
              <w:left w:val="nil"/>
              <w:bottom w:val="nil"/>
              <w:right w:val="nil"/>
            </w:tcBorders>
          </w:tcPr>
          <w:p w14:paraId="41F4822A" w14:textId="77777777" w:rsidR="00C21272" w:rsidRPr="00C21272" w:rsidRDefault="00C21272" w:rsidP="000428A3">
            <w:pPr>
              <w:pStyle w:val="Text85pt"/>
            </w:pPr>
          </w:p>
        </w:tc>
      </w:tr>
      <w:tr w:rsidR="00C21272" w:rsidRPr="00C21272" w14:paraId="64155285" w14:textId="77777777" w:rsidTr="007D61FE">
        <w:trPr>
          <w:trHeight w:val="425"/>
        </w:trPr>
        <w:tc>
          <w:tcPr>
            <w:tcW w:w="1413" w:type="dxa"/>
            <w:tcBorders>
              <w:top w:val="nil"/>
              <w:left w:val="nil"/>
              <w:bottom w:val="nil"/>
              <w:right w:val="nil"/>
            </w:tcBorders>
            <w:vAlign w:val="bottom"/>
            <w:hideMark/>
          </w:tcPr>
          <w:p w14:paraId="13715404" w14:textId="06858827" w:rsidR="00C21272" w:rsidRPr="00C21272" w:rsidRDefault="00C21272" w:rsidP="004861A0">
            <w:pPr>
              <w:pStyle w:val="FormularBezeichnungstext"/>
              <w:rPr>
                <w:lang w:val="de-CH"/>
              </w:rPr>
            </w:pPr>
            <w:r>
              <w:rPr>
                <w:lang w:val="de-CH"/>
              </w:rPr>
              <w:t>Geschäftsadresse</w:t>
            </w:r>
            <w:r w:rsidR="006A1B59">
              <w:rPr>
                <w:lang w:val="de-CH"/>
              </w:rPr>
              <w:t xml:space="preserve"> (Hauptsitz)</w:t>
            </w:r>
          </w:p>
          <w:p w14:paraId="7DB0D8B8" w14:textId="77777777" w:rsidR="00C21272" w:rsidRPr="00C21272" w:rsidRDefault="00C21272" w:rsidP="004861A0">
            <w:pPr>
              <w:pStyle w:val="Text65pt"/>
              <w:rPr>
                <w:lang w:val="de-CH"/>
              </w:rPr>
            </w:pPr>
          </w:p>
        </w:tc>
        <w:sdt>
          <w:sdtPr>
            <w:id w:val="-1619218748"/>
            <w:placeholder>
              <w:docPart w:val="25CEF7F1A77D4F4C88F1FE9B43D60789"/>
            </w:placeholder>
            <w:showingPlcHdr/>
          </w:sdtPr>
          <w:sdtEndPr/>
          <w:sdtContent>
            <w:tc>
              <w:tcPr>
                <w:tcW w:w="8085" w:type="dxa"/>
                <w:gridSpan w:val="5"/>
                <w:tcBorders>
                  <w:top w:val="nil"/>
                  <w:left w:val="nil"/>
                  <w:bottom w:val="nil"/>
                  <w:right w:val="nil"/>
                </w:tcBorders>
                <w:shd w:val="clear" w:color="auto" w:fill="EFF0F1" w:themeFill="background2" w:themeFillTint="33"/>
                <w:hideMark/>
              </w:tcPr>
              <w:p w14:paraId="0476FEB0" w14:textId="74600B89" w:rsidR="00C21272" w:rsidRPr="00C21272" w:rsidRDefault="00D97DDA" w:rsidP="004861A0">
                <w:pPr>
                  <w:pStyle w:val="FormularEingabetext"/>
                </w:pPr>
                <w:r w:rsidRPr="00E63D02">
                  <w:rPr>
                    <w:rStyle w:val="Platzhaltertext"/>
                  </w:rPr>
                  <w:t>Klicken oder tippen Sie hier, um Text einzugeben.</w:t>
                </w:r>
              </w:p>
            </w:tc>
          </w:sdtContent>
        </w:sdt>
      </w:tr>
      <w:tr w:rsidR="00C21272" w:rsidRPr="00C21272" w14:paraId="7B2EB541" w14:textId="77777777" w:rsidTr="007D61FE">
        <w:trPr>
          <w:trHeight w:val="227"/>
        </w:trPr>
        <w:tc>
          <w:tcPr>
            <w:tcW w:w="1413" w:type="dxa"/>
            <w:tcBorders>
              <w:top w:val="nil"/>
              <w:left w:val="nil"/>
              <w:bottom w:val="nil"/>
              <w:right w:val="nil"/>
            </w:tcBorders>
            <w:vAlign w:val="bottom"/>
          </w:tcPr>
          <w:p w14:paraId="210B9514" w14:textId="77777777" w:rsidR="00C21272" w:rsidRPr="00C21272" w:rsidRDefault="00C21272" w:rsidP="004861A0">
            <w:pPr>
              <w:pStyle w:val="Text85pt"/>
            </w:pPr>
          </w:p>
        </w:tc>
        <w:tc>
          <w:tcPr>
            <w:tcW w:w="911" w:type="dxa"/>
            <w:tcBorders>
              <w:top w:val="nil"/>
              <w:left w:val="nil"/>
              <w:bottom w:val="nil"/>
              <w:right w:val="nil"/>
            </w:tcBorders>
          </w:tcPr>
          <w:p w14:paraId="5462F529" w14:textId="77777777" w:rsidR="00C21272" w:rsidRPr="00C21272" w:rsidRDefault="00C21272" w:rsidP="004861A0">
            <w:pPr>
              <w:pStyle w:val="Text85pt"/>
            </w:pPr>
          </w:p>
        </w:tc>
        <w:tc>
          <w:tcPr>
            <w:tcW w:w="227" w:type="dxa"/>
            <w:tcBorders>
              <w:top w:val="nil"/>
              <w:left w:val="nil"/>
              <w:bottom w:val="nil"/>
              <w:right w:val="nil"/>
            </w:tcBorders>
          </w:tcPr>
          <w:p w14:paraId="7363F803" w14:textId="77777777" w:rsidR="00C21272" w:rsidRPr="00C21272" w:rsidRDefault="00C21272" w:rsidP="000428A3">
            <w:pPr>
              <w:pStyle w:val="Text85pt"/>
            </w:pPr>
          </w:p>
        </w:tc>
        <w:tc>
          <w:tcPr>
            <w:tcW w:w="1075" w:type="dxa"/>
            <w:gridSpan w:val="2"/>
            <w:tcBorders>
              <w:top w:val="nil"/>
              <w:left w:val="nil"/>
              <w:bottom w:val="nil"/>
              <w:right w:val="nil"/>
            </w:tcBorders>
          </w:tcPr>
          <w:p w14:paraId="5D2E8E4A" w14:textId="77777777" w:rsidR="00C21272" w:rsidRPr="00C21272" w:rsidRDefault="00C21272" w:rsidP="000428A3">
            <w:pPr>
              <w:pStyle w:val="Text85pt"/>
            </w:pPr>
          </w:p>
        </w:tc>
        <w:tc>
          <w:tcPr>
            <w:tcW w:w="5872" w:type="dxa"/>
            <w:tcBorders>
              <w:top w:val="nil"/>
              <w:left w:val="nil"/>
              <w:bottom w:val="nil"/>
              <w:right w:val="nil"/>
            </w:tcBorders>
          </w:tcPr>
          <w:p w14:paraId="5E1588D1" w14:textId="77777777" w:rsidR="00C21272" w:rsidRPr="00C21272" w:rsidRDefault="00C21272" w:rsidP="000428A3">
            <w:pPr>
              <w:pStyle w:val="Text85pt"/>
            </w:pPr>
          </w:p>
        </w:tc>
      </w:tr>
      <w:tr w:rsidR="004861A0" w:rsidRPr="00C21272" w14:paraId="2A6D458C" w14:textId="77777777" w:rsidTr="007D61FE">
        <w:trPr>
          <w:trHeight w:val="425"/>
        </w:trPr>
        <w:tc>
          <w:tcPr>
            <w:tcW w:w="1413" w:type="dxa"/>
            <w:tcBorders>
              <w:top w:val="nil"/>
              <w:left w:val="nil"/>
              <w:bottom w:val="nil"/>
              <w:right w:val="nil"/>
            </w:tcBorders>
            <w:vAlign w:val="bottom"/>
            <w:hideMark/>
          </w:tcPr>
          <w:p w14:paraId="49EC7E11" w14:textId="77777777" w:rsidR="004861A0" w:rsidRPr="00C21272" w:rsidRDefault="004861A0" w:rsidP="004861A0">
            <w:pPr>
              <w:pStyle w:val="FormularBezeichnungstext"/>
              <w:rPr>
                <w:lang w:val="de-CH"/>
              </w:rPr>
            </w:pPr>
            <w:r>
              <w:rPr>
                <w:lang w:val="de-CH"/>
              </w:rPr>
              <w:t>E-Mail-Adresse</w:t>
            </w:r>
          </w:p>
          <w:p w14:paraId="10AD2AF8" w14:textId="5BCF1D69" w:rsidR="004861A0" w:rsidRPr="00C21272" w:rsidRDefault="007004B6" w:rsidP="004861A0">
            <w:pPr>
              <w:pStyle w:val="Text65pt"/>
              <w:rPr>
                <w:lang w:val="de-CH"/>
              </w:rPr>
            </w:pPr>
            <w:r>
              <w:rPr>
                <w:lang w:val="de-CH"/>
              </w:rPr>
              <w:t>Telefon</w:t>
            </w:r>
          </w:p>
        </w:tc>
        <w:sdt>
          <w:sdtPr>
            <w:id w:val="-249346782"/>
            <w:placeholder>
              <w:docPart w:val="30849B959FBD49E083E75874538518CA"/>
            </w:placeholder>
            <w:showingPlcHdr/>
          </w:sdtPr>
          <w:sdtEndPr/>
          <w:sdtContent>
            <w:tc>
              <w:tcPr>
                <w:tcW w:w="8085" w:type="dxa"/>
                <w:gridSpan w:val="5"/>
                <w:tcBorders>
                  <w:top w:val="nil"/>
                  <w:left w:val="nil"/>
                  <w:bottom w:val="nil"/>
                  <w:right w:val="nil"/>
                </w:tcBorders>
                <w:shd w:val="clear" w:color="auto" w:fill="EFF0F1" w:themeFill="background2" w:themeFillTint="33"/>
                <w:hideMark/>
              </w:tcPr>
              <w:p w14:paraId="5E5628EF" w14:textId="3D1E98E8" w:rsidR="004861A0" w:rsidRPr="00C21272" w:rsidRDefault="00D97DDA" w:rsidP="004861A0">
                <w:pPr>
                  <w:pStyle w:val="FormularEingabetext"/>
                </w:pPr>
                <w:r w:rsidRPr="00E63D02">
                  <w:rPr>
                    <w:rStyle w:val="Platzhaltertext"/>
                  </w:rPr>
                  <w:t>Klicken oder tippen Sie hier, um Text einzugeben.</w:t>
                </w:r>
              </w:p>
            </w:tc>
          </w:sdtContent>
        </w:sdt>
      </w:tr>
      <w:tr w:rsidR="004861A0" w:rsidRPr="00C21272" w14:paraId="7C6921A3" w14:textId="77777777" w:rsidTr="007D61FE">
        <w:trPr>
          <w:trHeight w:val="227"/>
        </w:trPr>
        <w:tc>
          <w:tcPr>
            <w:tcW w:w="1413" w:type="dxa"/>
            <w:tcBorders>
              <w:top w:val="nil"/>
              <w:left w:val="nil"/>
              <w:bottom w:val="nil"/>
              <w:right w:val="nil"/>
            </w:tcBorders>
          </w:tcPr>
          <w:p w14:paraId="3D11D4D7" w14:textId="77777777" w:rsidR="004861A0" w:rsidRPr="00C21272" w:rsidRDefault="004861A0" w:rsidP="004861A0">
            <w:pPr>
              <w:pStyle w:val="Text85pt"/>
            </w:pPr>
          </w:p>
        </w:tc>
        <w:tc>
          <w:tcPr>
            <w:tcW w:w="911" w:type="dxa"/>
            <w:tcBorders>
              <w:top w:val="nil"/>
              <w:left w:val="nil"/>
              <w:bottom w:val="nil"/>
              <w:right w:val="nil"/>
            </w:tcBorders>
          </w:tcPr>
          <w:p w14:paraId="701F12CB" w14:textId="77777777" w:rsidR="004861A0" w:rsidRPr="00C21272" w:rsidRDefault="004861A0" w:rsidP="004861A0">
            <w:pPr>
              <w:pStyle w:val="Text85pt"/>
            </w:pPr>
          </w:p>
        </w:tc>
        <w:tc>
          <w:tcPr>
            <w:tcW w:w="227" w:type="dxa"/>
            <w:tcBorders>
              <w:top w:val="nil"/>
              <w:left w:val="nil"/>
              <w:bottom w:val="nil"/>
              <w:right w:val="nil"/>
            </w:tcBorders>
          </w:tcPr>
          <w:p w14:paraId="7320FC04" w14:textId="77777777" w:rsidR="004861A0" w:rsidRPr="00C21272" w:rsidRDefault="004861A0" w:rsidP="000428A3">
            <w:pPr>
              <w:pStyle w:val="Text85pt"/>
            </w:pPr>
          </w:p>
        </w:tc>
        <w:tc>
          <w:tcPr>
            <w:tcW w:w="1075" w:type="dxa"/>
            <w:gridSpan w:val="2"/>
            <w:tcBorders>
              <w:top w:val="nil"/>
              <w:left w:val="nil"/>
              <w:bottom w:val="nil"/>
              <w:right w:val="nil"/>
            </w:tcBorders>
          </w:tcPr>
          <w:p w14:paraId="53711279" w14:textId="77777777" w:rsidR="004861A0" w:rsidRPr="00C21272" w:rsidRDefault="004861A0" w:rsidP="000428A3">
            <w:pPr>
              <w:pStyle w:val="Text85pt"/>
            </w:pPr>
          </w:p>
        </w:tc>
        <w:tc>
          <w:tcPr>
            <w:tcW w:w="5872" w:type="dxa"/>
            <w:tcBorders>
              <w:top w:val="nil"/>
              <w:left w:val="nil"/>
              <w:bottom w:val="nil"/>
              <w:right w:val="nil"/>
            </w:tcBorders>
          </w:tcPr>
          <w:p w14:paraId="33DE90E3" w14:textId="77777777" w:rsidR="004861A0" w:rsidRPr="00C21272" w:rsidRDefault="004861A0" w:rsidP="000428A3">
            <w:pPr>
              <w:pStyle w:val="Text85pt"/>
            </w:pPr>
          </w:p>
        </w:tc>
      </w:tr>
      <w:tr w:rsidR="004861A0" w:rsidRPr="00C21272" w14:paraId="155400BB" w14:textId="77777777" w:rsidTr="007D61FE">
        <w:trPr>
          <w:trHeight w:val="425"/>
        </w:trPr>
        <w:tc>
          <w:tcPr>
            <w:tcW w:w="3539" w:type="dxa"/>
            <w:gridSpan w:val="4"/>
            <w:tcBorders>
              <w:top w:val="nil"/>
              <w:left w:val="nil"/>
              <w:bottom w:val="nil"/>
              <w:right w:val="nil"/>
            </w:tcBorders>
            <w:hideMark/>
          </w:tcPr>
          <w:p w14:paraId="683C6DDD" w14:textId="77777777" w:rsidR="004861A0" w:rsidRPr="00C21272" w:rsidRDefault="004861A0" w:rsidP="004861A0">
            <w:pPr>
              <w:pStyle w:val="Text65pt"/>
              <w:rPr>
                <w:lang w:val="de-CH"/>
              </w:rPr>
            </w:pPr>
            <w:r>
              <w:rPr>
                <w:lang w:val="de-CH"/>
              </w:rPr>
              <w:t>Anzahl festangestellte Mitarbeitende (ohne Inhaber/-in)</w:t>
            </w:r>
          </w:p>
        </w:tc>
        <w:sdt>
          <w:sdtPr>
            <w:id w:val="-1124846336"/>
            <w:placeholder>
              <w:docPart w:val="7BF385C575FC478195E1DCD156201403"/>
            </w:placeholder>
            <w:showingPlcHdr/>
          </w:sdtPr>
          <w:sdtEndPr/>
          <w:sdtContent>
            <w:tc>
              <w:tcPr>
                <w:tcW w:w="5959" w:type="dxa"/>
                <w:gridSpan w:val="2"/>
                <w:tcBorders>
                  <w:top w:val="nil"/>
                  <w:left w:val="nil"/>
                  <w:bottom w:val="nil"/>
                  <w:right w:val="nil"/>
                </w:tcBorders>
                <w:shd w:val="clear" w:color="auto" w:fill="EFF0F1" w:themeFill="background2" w:themeFillTint="33"/>
                <w:hideMark/>
              </w:tcPr>
              <w:p w14:paraId="714F96AB" w14:textId="48126F63" w:rsidR="004861A0" w:rsidRPr="00C21272" w:rsidRDefault="00D97DDA" w:rsidP="000428A3">
                <w:pPr>
                  <w:pStyle w:val="FormularEingabetext"/>
                </w:pPr>
                <w:r w:rsidRPr="00E63D02">
                  <w:rPr>
                    <w:rStyle w:val="Platzhaltertext"/>
                  </w:rPr>
                  <w:t>Klicken oder tippen Sie hier, um Text einzugeben.</w:t>
                </w:r>
              </w:p>
            </w:tc>
          </w:sdtContent>
        </w:sdt>
      </w:tr>
    </w:tbl>
    <w:p w14:paraId="52ACBAE8" w14:textId="77777777" w:rsidR="004861A0" w:rsidRPr="00C21272" w:rsidRDefault="004861A0" w:rsidP="004861A0">
      <w:pPr>
        <w:pStyle w:val="FormularUntertitel"/>
      </w:pPr>
      <w:r>
        <w:t>Angaben zur (allfälligen) Muttergesellschaft / Holding</w:t>
      </w:r>
    </w:p>
    <w:tbl>
      <w:tblPr>
        <w:tblStyle w:val="BEFormular-Tabelle"/>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911"/>
        <w:gridCol w:w="227"/>
        <w:gridCol w:w="1075"/>
        <w:gridCol w:w="5872"/>
      </w:tblGrid>
      <w:tr w:rsidR="004861A0" w:rsidRPr="00C21272" w14:paraId="5C21BFCD" w14:textId="77777777" w:rsidTr="007D61FE">
        <w:trPr>
          <w:trHeight w:val="425"/>
        </w:trPr>
        <w:tc>
          <w:tcPr>
            <w:tcW w:w="1413" w:type="dxa"/>
            <w:tcBorders>
              <w:top w:val="nil"/>
              <w:left w:val="nil"/>
              <w:bottom w:val="nil"/>
              <w:right w:val="nil"/>
            </w:tcBorders>
            <w:vAlign w:val="bottom"/>
            <w:hideMark/>
          </w:tcPr>
          <w:p w14:paraId="478B403B" w14:textId="77777777" w:rsidR="004861A0" w:rsidRPr="00C21272" w:rsidRDefault="004861A0" w:rsidP="000428A3">
            <w:pPr>
              <w:pStyle w:val="FormularBezeichnungstext"/>
              <w:rPr>
                <w:lang w:val="de-CH"/>
              </w:rPr>
            </w:pPr>
            <w:r>
              <w:rPr>
                <w:lang w:val="de-CH"/>
              </w:rPr>
              <w:t>Name und Rechtsform</w:t>
            </w:r>
          </w:p>
          <w:p w14:paraId="442BEB21" w14:textId="77777777" w:rsidR="004861A0" w:rsidRPr="00C21272" w:rsidRDefault="004861A0" w:rsidP="000428A3">
            <w:pPr>
              <w:pStyle w:val="Text65pt"/>
              <w:rPr>
                <w:lang w:val="de-CH"/>
              </w:rPr>
            </w:pPr>
          </w:p>
        </w:tc>
        <w:sdt>
          <w:sdtPr>
            <w:id w:val="-615211659"/>
            <w:placeholder>
              <w:docPart w:val="E948AA15EA4B4738B8DA58874C6FFE76"/>
            </w:placeholder>
            <w:showingPlcHdr/>
          </w:sdtPr>
          <w:sdtEndPr/>
          <w:sdtContent>
            <w:tc>
              <w:tcPr>
                <w:tcW w:w="8085" w:type="dxa"/>
                <w:gridSpan w:val="4"/>
                <w:tcBorders>
                  <w:top w:val="nil"/>
                  <w:left w:val="nil"/>
                  <w:bottom w:val="nil"/>
                  <w:right w:val="nil"/>
                </w:tcBorders>
                <w:shd w:val="clear" w:color="auto" w:fill="EFF0F1" w:themeFill="background2" w:themeFillTint="33"/>
                <w:hideMark/>
              </w:tcPr>
              <w:p w14:paraId="63E826B4" w14:textId="71478E59" w:rsidR="004861A0" w:rsidRPr="00C21272" w:rsidRDefault="001C35A3" w:rsidP="000428A3">
                <w:pPr>
                  <w:pStyle w:val="FormularEingabetext"/>
                </w:pPr>
                <w:r w:rsidRPr="00E63D02">
                  <w:rPr>
                    <w:rStyle w:val="Platzhaltertext"/>
                  </w:rPr>
                  <w:t>Klicken oder tippen Sie hier, um Text einzugeben.</w:t>
                </w:r>
              </w:p>
            </w:tc>
          </w:sdtContent>
        </w:sdt>
      </w:tr>
      <w:tr w:rsidR="004861A0" w:rsidRPr="00C21272" w14:paraId="6ED4F606" w14:textId="77777777" w:rsidTr="007D61FE">
        <w:trPr>
          <w:trHeight w:val="227"/>
        </w:trPr>
        <w:tc>
          <w:tcPr>
            <w:tcW w:w="1413" w:type="dxa"/>
            <w:tcBorders>
              <w:top w:val="nil"/>
              <w:left w:val="nil"/>
              <w:bottom w:val="nil"/>
              <w:right w:val="nil"/>
            </w:tcBorders>
            <w:vAlign w:val="bottom"/>
          </w:tcPr>
          <w:p w14:paraId="15C7F158" w14:textId="77777777" w:rsidR="004861A0" w:rsidRPr="00C21272" w:rsidRDefault="004861A0" w:rsidP="000428A3">
            <w:pPr>
              <w:pStyle w:val="Text85pt"/>
            </w:pPr>
          </w:p>
        </w:tc>
        <w:tc>
          <w:tcPr>
            <w:tcW w:w="911" w:type="dxa"/>
            <w:tcBorders>
              <w:top w:val="nil"/>
              <w:left w:val="nil"/>
              <w:bottom w:val="nil"/>
              <w:right w:val="nil"/>
            </w:tcBorders>
          </w:tcPr>
          <w:p w14:paraId="32827697" w14:textId="77777777" w:rsidR="004861A0" w:rsidRPr="00C21272" w:rsidRDefault="004861A0" w:rsidP="000428A3">
            <w:pPr>
              <w:pStyle w:val="Text85pt"/>
            </w:pPr>
          </w:p>
        </w:tc>
        <w:tc>
          <w:tcPr>
            <w:tcW w:w="227" w:type="dxa"/>
            <w:tcBorders>
              <w:top w:val="nil"/>
              <w:left w:val="nil"/>
              <w:bottom w:val="nil"/>
              <w:right w:val="nil"/>
            </w:tcBorders>
          </w:tcPr>
          <w:p w14:paraId="520C4C7B" w14:textId="77777777" w:rsidR="004861A0" w:rsidRPr="00C21272" w:rsidRDefault="004861A0" w:rsidP="000428A3">
            <w:pPr>
              <w:pStyle w:val="Text85pt"/>
            </w:pPr>
          </w:p>
        </w:tc>
        <w:tc>
          <w:tcPr>
            <w:tcW w:w="1075" w:type="dxa"/>
            <w:tcBorders>
              <w:top w:val="nil"/>
              <w:left w:val="nil"/>
              <w:bottom w:val="nil"/>
              <w:right w:val="nil"/>
            </w:tcBorders>
          </w:tcPr>
          <w:p w14:paraId="3CDEEB6B" w14:textId="77777777" w:rsidR="004861A0" w:rsidRPr="00C21272" w:rsidRDefault="004861A0" w:rsidP="000428A3">
            <w:pPr>
              <w:pStyle w:val="Text85pt"/>
            </w:pPr>
          </w:p>
        </w:tc>
        <w:tc>
          <w:tcPr>
            <w:tcW w:w="5872" w:type="dxa"/>
            <w:tcBorders>
              <w:top w:val="nil"/>
              <w:left w:val="nil"/>
              <w:bottom w:val="nil"/>
              <w:right w:val="nil"/>
            </w:tcBorders>
          </w:tcPr>
          <w:p w14:paraId="4EFA2E74" w14:textId="77777777" w:rsidR="004861A0" w:rsidRPr="00C21272" w:rsidRDefault="004861A0" w:rsidP="000428A3">
            <w:pPr>
              <w:pStyle w:val="Text85pt"/>
            </w:pPr>
          </w:p>
        </w:tc>
      </w:tr>
      <w:tr w:rsidR="004861A0" w:rsidRPr="00C21272" w14:paraId="745A2769" w14:textId="77777777" w:rsidTr="007D61FE">
        <w:trPr>
          <w:trHeight w:val="425"/>
        </w:trPr>
        <w:tc>
          <w:tcPr>
            <w:tcW w:w="1413" w:type="dxa"/>
            <w:tcBorders>
              <w:top w:val="nil"/>
              <w:left w:val="nil"/>
              <w:bottom w:val="nil"/>
              <w:right w:val="nil"/>
            </w:tcBorders>
            <w:vAlign w:val="bottom"/>
            <w:hideMark/>
          </w:tcPr>
          <w:p w14:paraId="7AEF34DE" w14:textId="77777777" w:rsidR="004861A0" w:rsidRPr="00C21272" w:rsidRDefault="004861A0" w:rsidP="000428A3">
            <w:pPr>
              <w:pStyle w:val="FormularBezeichnungstext"/>
              <w:rPr>
                <w:lang w:val="de-CH"/>
              </w:rPr>
            </w:pPr>
            <w:r>
              <w:rPr>
                <w:lang w:val="de-CH"/>
              </w:rPr>
              <w:t>Adresse Hauptsitz</w:t>
            </w:r>
          </w:p>
          <w:p w14:paraId="45CC300B" w14:textId="77777777" w:rsidR="004861A0" w:rsidRPr="00C21272" w:rsidRDefault="004861A0" w:rsidP="000428A3">
            <w:pPr>
              <w:pStyle w:val="Text65pt"/>
              <w:rPr>
                <w:lang w:val="de-CH"/>
              </w:rPr>
            </w:pPr>
          </w:p>
        </w:tc>
        <w:sdt>
          <w:sdtPr>
            <w:id w:val="1824004975"/>
            <w:placeholder>
              <w:docPart w:val="CE357831D7A54029A9F0AE19177542B7"/>
            </w:placeholder>
            <w:showingPlcHdr/>
          </w:sdtPr>
          <w:sdtEndPr/>
          <w:sdtContent>
            <w:tc>
              <w:tcPr>
                <w:tcW w:w="8085" w:type="dxa"/>
                <w:gridSpan w:val="4"/>
                <w:tcBorders>
                  <w:top w:val="nil"/>
                  <w:left w:val="nil"/>
                  <w:bottom w:val="nil"/>
                  <w:right w:val="nil"/>
                </w:tcBorders>
                <w:shd w:val="clear" w:color="auto" w:fill="EFF0F1" w:themeFill="background2" w:themeFillTint="33"/>
                <w:hideMark/>
              </w:tcPr>
              <w:p w14:paraId="455BF887" w14:textId="5904D8BF" w:rsidR="004861A0" w:rsidRPr="00C21272" w:rsidRDefault="00D97DDA" w:rsidP="000428A3">
                <w:pPr>
                  <w:pStyle w:val="FormularEingabetext"/>
                </w:pPr>
                <w:r w:rsidRPr="00E63D02">
                  <w:rPr>
                    <w:rStyle w:val="Platzhaltertext"/>
                  </w:rPr>
                  <w:t>Klicken oder tippen Sie hier, um Text einzugeben.</w:t>
                </w:r>
              </w:p>
            </w:tc>
          </w:sdtContent>
        </w:sdt>
      </w:tr>
      <w:tr w:rsidR="004861A0" w:rsidRPr="00C21272" w14:paraId="24391669" w14:textId="77777777" w:rsidTr="007D61FE">
        <w:trPr>
          <w:trHeight w:val="227"/>
        </w:trPr>
        <w:tc>
          <w:tcPr>
            <w:tcW w:w="1413" w:type="dxa"/>
            <w:tcBorders>
              <w:top w:val="nil"/>
              <w:left w:val="nil"/>
              <w:bottom w:val="nil"/>
              <w:right w:val="nil"/>
            </w:tcBorders>
            <w:vAlign w:val="bottom"/>
          </w:tcPr>
          <w:p w14:paraId="41A6D537" w14:textId="77777777" w:rsidR="004861A0" w:rsidRPr="00C21272" w:rsidRDefault="004861A0" w:rsidP="000428A3">
            <w:pPr>
              <w:pStyle w:val="Text85pt"/>
            </w:pPr>
          </w:p>
        </w:tc>
        <w:tc>
          <w:tcPr>
            <w:tcW w:w="911" w:type="dxa"/>
            <w:tcBorders>
              <w:top w:val="nil"/>
              <w:left w:val="nil"/>
              <w:bottom w:val="nil"/>
              <w:right w:val="nil"/>
            </w:tcBorders>
          </w:tcPr>
          <w:p w14:paraId="384E7260" w14:textId="77777777" w:rsidR="004861A0" w:rsidRPr="00C21272" w:rsidRDefault="004861A0" w:rsidP="000428A3">
            <w:pPr>
              <w:pStyle w:val="Text85pt"/>
            </w:pPr>
          </w:p>
        </w:tc>
        <w:tc>
          <w:tcPr>
            <w:tcW w:w="227" w:type="dxa"/>
            <w:tcBorders>
              <w:top w:val="nil"/>
              <w:left w:val="nil"/>
              <w:bottom w:val="nil"/>
              <w:right w:val="nil"/>
            </w:tcBorders>
          </w:tcPr>
          <w:p w14:paraId="3486AD15" w14:textId="77777777" w:rsidR="004861A0" w:rsidRPr="00C21272" w:rsidRDefault="004861A0" w:rsidP="000428A3">
            <w:pPr>
              <w:pStyle w:val="Text85pt"/>
            </w:pPr>
          </w:p>
        </w:tc>
        <w:tc>
          <w:tcPr>
            <w:tcW w:w="1075" w:type="dxa"/>
            <w:tcBorders>
              <w:top w:val="nil"/>
              <w:left w:val="nil"/>
              <w:bottom w:val="nil"/>
              <w:right w:val="nil"/>
            </w:tcBorders>
          </w:tcPr>
          <w:p w14:paraId="2DAAE129" w14:textId="77777777" w:rsidR="004861A0" w:rsidRPr="00C21272" w:rsidRDefault="004861A0" w:rsidP="000428A3">
            <w:pPr>
              <w:pStyle w:val="Text85pt"/>
            </w:pPr>
          </w:p>
        </w:tc>
        <w:tc>
          <w:tcPr>
            <w:tcW w:w="5872" w:type="dxa"/>
            <w:tcBorders>
              <w:top w:val="nil"/>
              <w:left w:val="nil"/>
              <w:bottom w:val="nil"/>
              <w:right w:val="nil"/>
            </w:tcBorders>
          </w:tcPr>
          <w:p w14:paraId="0F8CB644" w14:textId="77777777" w:rsidR="004861A0" w:rsidRPr="00C21272" w:rsidRDefault="004861A0" w:rsidP="000428A3">
            <w:pPr>
              <w:pStyle w:val="Text85pt"/>
            </w:pPr>
          </w:p>
        </w:tc>
      </w:tr>
      <w:tr w:rsidR="004861A0" w:rsidRPr="00C21272" w14:paraId="4D22BDE1" w14:textId="77777777" w:rsidTr="007D61FE">
        <w:trPr>
          <w:trHeight w:val="425"/>
        </w:trPr>
        <w:tc>
          <w:tcPr>
            <w:tcW w:w="1413" w:type="dxa"/>
            <w:tcBorders>
              <w:top w:val="nil"/>
              <w:left w:val="nil"/>
              <w:bottom w:val="nil"/>
              <w:right w:val="nil"/>
            </w:tcBorders>
            <w:vAlign w:val="bottom"/>
            <w:hideMark/>
          </w:tcPr>
          <w:p w14:paraId="3D1D8D77" w14:textId="77777777" w:rsidR="004861A0" w:rsidRPr="00C21272" w:rsidRDefault="004861A0" w:rsidP="000428A3">
            <w:pPr>
              <w:pStyle w:val="FormularBezeichnungstext"/>
              <w:rPr>
                <w:lang w:val="de-CH"/>
              </w:rPr>
            </w:pPr>
            <w:r>
              <w:rPr>
                <w:lang w:val="de-CH"/>
              </w:rPr>
              <w:t>E-Mail-Adresse</w:t>
            </w:r>
          </w:p>
          <w:p w14:paraId="31C8E779" w14:textId="77777777" w:rsidR="004861A0" w:rsidRPr="00C21272" w:rsidRDefault="004861A0" w:rsidP="000428A3">
            <w:pPr>
              <w:pStyle w:val="Text65pt"/>
              <w:rPr>
                <w:lang w:val="de-CH"/>
              </w:rPr>
            </w:pPr>
          </w:p>
        </w:tc>
        <w:sdt>
          <w:sdtPr>
            <w:id w:val="706304873"/>
            <w:placeholder>
              <w:docPart w:val="9BA0A0DDDD35433A85A63D4591A769EF"/>
            </w:placeholder>
            <w:showingPlcHdr/>
          </w:sdtPr>
          <w:sdtEndPr/>
          <w:sdtContent>
            <w:tc>
              <w:tcPr>
                <w:tcW w:w="8085" w:type="dxa"/>
                <w:gridSpan w:val="4"/>
                <w:tcBorders>
                  <w:top w:val="nil"/>
                  <w:left w:val="nil"/>
                  <w:bottom w:val="nil"/>
                  <w:right w:val="nil"/>
                </w:tcBorders>
                <w:shd w:val="clear" w:color="auto" w:fill="EFF0F1" w:themeFill="background2" w:themeFillTint="33"/>
                <w:hideMark/>
              </w:tcPr>
              <w:p w14:paraId="0364CD40" w14:textId="16423301" w:rsidR="004861A0" w:rsidRPr="00C21272" w:rsidRDefault="00D97DDA" w:rsidP="000428A3">
                <w:pPr>
                  <w:pStyle w:val="FormularEingabetext"/>
                </w:pPr>
                <w:r w:rsidRPr="00E63D02">
                  <w:rPr>
                    <w:rStyle w:val="Platzhaltertext"/>
                  </w:rPr>
                  <w:t>Klicken oder tippen Sie hier, um Text einzugeben.</w:t>
                </w:r>
              </w:p>
            </w:tc>
          </w:sdtContent>
        </w:sdt>
      </w:tr>
    </w:tbl>
    <w:p w14:paraId="48DB5254" w14:textId="77777777" w:rsidR="00126FF0" w:rsidRDefault="00126FF0" w:rsidP="00126FF0">
      <w:pPr>
        <w:pStyle w:val="Text85pt"/>
      </w:pPr>
    </w:p>
    <w:tbl>
      <w:tblPr>
        <w:tblW w:w="9640" w:type="dxa"/>
        <w:tblInd w:w="-72" w:type="dxa"/>
        <w:tblLayout w:type="fixed"/>
        <w:tblCellMar>
          <w:left w:w="70" w:type="dxa"/>
          <w:right w:w="70" w:type="dxa"/>
        </w:tblCellMar>
        <w:tblLook w:val="0000" w:firstRow="0" w:lastRow="0" w:firstColumn="0" w:lastColumn="0" w:noHBand="0" w:noVBand="0"/>
      </w:tblPr>
      <w:tblGrid>
        <w:gridCol w:w="559"/>
        <w:gridCol w:w="8088"/>
        <w:gridCol w:w="993"/>
      </w:tblGrid>
      <w:tr w:rsidR="00126FF0" w:rsidRPr="007749D6" w14:paraId="55B450C4" w14:textId="77777777" w:rsidTr="00126FF0">
        <w:trPr>
          <w:trHeight w:val="441"/>
        </w:trPr>
        <w:tc>
          <w:tcPr>
            <w:tcW w:w="8647" w:type="dxa"/>
            <w:gridSpan w:val="2"/>
          </w:tcPr>
          <w:p w14:paraId="20F24872" w14:textId="31EF37C4" w:rsidR="00126FF0" w:rsidRPr="007749D6" w:rsidRDefault="009506ED" w:rsidP="007A16A7">
            <w:pPr>
              <w:pStyle w:val="FormularUntertitel"/>
              <w:rPr>
                <w:rFonts w:ascii="Arial" w:hAnsi="Arial" w:cs="Arial"/>
                <w:b w:val="0"/>
                <w:i/>
                <w:sz w:val="20"/>
              </w:rPr>
            </w:pPr>
            <w:r>
              <w:t xml:space="preserve">A. </w:t>
            </w:r>
            <w:r w:rsidR="00126FF0" w:rsidRPr="00126FF0">
              <w:t>Arbeitsschutzbestimmungen und Arbeitsbedingungen</w:t>
            </w:r>
            <w:r>
              <w:t xml:space="preserve"> (Nachweise gem. Ziff. </w:t>
            </w:r>
            <w:r w:rsidR="007A16A7">
              <w:t>1</w:t>
            </w:r>
            <w:r>
              <w:t xml:space="preserve"> unten)</w:t>
            </w:r>
          </w:p>
        </w:tc>
        <w:tc>
          <w:tcPr>
            <w:tcW w:w="993" w:type="dxa"/>
            <w:tcBorders>
              <w:bottom w:val="single" w:sz="4" w:space="0" w:color="auto"/>
            </w:tcBorders>
          </w:tcPr>
          <w:p w14:paraId="09D1EE6C" w14:textId="77777777" w:rsidR="00126FF0" w:rsidRPr="00E64EB7" w:rsidRDefault="00126FF0" w:rsidP="000428A3">
            <w:pPr>
              <w:tabs>
                <w:tab w:val="left" w:pos="2552"/>
                <w:tab w:val="right" w:pos="8789"/>
              </w:tabs>
              <w:jc w:val="center"/>
              <w:rPr>
                <w:rFonts w:cs="Arial"/>
                <w:sz w:val="17"/>
                <w:szCs w:val="17"/>
              </w:rPr>
            </w:pPr>
            <w:r w:rsidRPr="00E64EB7">
              <w:rPr>
                <w:rFonts w:cs="Arial"/>
                <w:sz w:val="17"/>
                <w:szCs w:val="17"/>
              </w:rPr>
              <w:t>Antwort:</w:t>
            </w:r>
            <w:r w:rsidRPr="00E64EB7">
              <w:rPr>
                <w:rFonts w:cs="Arial"/>
                <w:sz w:val="17"/>
                <w:szCs w:val="17"/>
              </w:rPr>
              <w:br/>
              <w:t>Ja / Nein</w:t>
            </w:r>
          </w:p>
        </w:tc>
      </w:tr>
      <w:tr w:rsidR="00E55BD6" w:rsidRPr="007749D6" w14:paraId="43189A29" w14:textId="77777777" w:rsidTr="009C480C">
        <w:trPr>
          <w:trHeight w:hRule="exact" w:val="561"/>
        </w:trPr>
        <w:tc>
          <w:tcPr>
            <w:tcW w:w="559" w:type="dxa"/>
          </w:tcPr>
          <w:p w14:paraId="6801598A" w14:textId="0827D4C1" w:rsidR="00E55BD6" w:rsidRPr="00970BCF" w:rsidRDefault="00E55BD6" w:rsidP="00415628">
            <w:pPr>
              <w:tabs>
                <w:tab w:val="left" w:pos="2552"/>
                <w:tab w:val="right" w:pos="8789"/>
              </w:tabs>
              <w:spacing w:after="120"/>
              <w:rPr>
                <w:rFonts w:cs="Arial"/>
                <w:sz w:val="17"/>
                <w:szCs w:val="17"/>
              </w:rPr>
            </w:pPr>
            <w:r>
              <w:rPr>
                <w:rFonts w:cs="Arial"/>
                <w:sz w:val="17"/>
                <w:szCs w:val="17"/>
              </w:rPr>
              <w:t>1</w:t>
            </w:r>
            <w:r w:rsidRPr="00970BCF">
              <w:rPr>
                <w:rFonts w:cs="Arial"/>
                <w:sz w:val="17"/>
                <w:szCs w:val="17"/>
              </w:rPr>
              <w:t>.</w:t>
            </w:r>
          </w:p>
        </w:tc>
        <w:tc>
          <w:tcPr>
            <w:tcW w:w="8088" w:type="dxa"/>
            <w:tcBorders>
              <w:right w:val="single" w:sz="4" w:space="0" w:color="auto"/>
            </w:tcBorders>
          </w:tcPr>
          <w:p w14:paraId="0061A04C" w14:textId="5802CA40" w:rsidR="009C480C" w:rsidRPr="00E64EB7" w:rsidRDefault="00E55BD6" w:rsidP="00415628">
            <w:pPr>
              <w:tabs>
                <w:tab w:val="left" w:pos="2552"/>
                <w:tab w:val="right" w:pos="8789"/>
              </w:tabs>
              <w:rPr>
                <w:rFonts w:cs="Arial"/>
                <w:sz w:val="17"/>
                <w:szCs w:val="17"/>
              </w:rPr>
            </w:pPr>
            <w:r w:rsidRPr="00E64EB7">
              <w:rPr>
                <w:rFonts w:cs="Arial"/>
                <w:sz w:val="17"/>
                <w:szCs w:val="17"/>
              </w:rPr>
              <w:t xml:space="preserve">Untersteht Ihr Unternehmen einem Gesamtarbeitsvertrag (GAV) oder Normalarbeitsvertrag (NAV)? </w:t>
            </w:r>
          </w:p>
        </w:tc>
        <w:sdt>
          <w:sdtPr>
            <w:rPr>
              <w:rFonts w:cs="Arial"/>
              <w:sz w:val="20"/>
            </w:rPr>
            <w:id w:val="1899937836"/>
            <w:placeholder>
              <w:docPart w:val="663ABA2BFBD34B5BA412FD9F1800070C"/>
            </w:placeholder>
            <w:showingPlcHdr/>
            <w:comboBox>
              <w:listItem w:displayText="Ja" w:value="JA"/>
              <w:listItem w:displayText="Nein" w:value="Nein"/>
            </w:comboBox>
          </w:sdtPr>
          <w:sdtEndPr/>
          <w:sdtContent>
            <w:tc>
              <w:tcPr>
                <w:tcW w:w="993" w:type="dxa"/>
                <w:tcBorders>
                  <w:top w:val="single" w:sz="4" w:space="0" w:color="auto"/>
                  <w:left w:val="single" w:sz="4" w:space="0" w:color="auto"/>
                  <w:bottom w:val="single" w:sz="4" w:space="0" w:color="auto"/>
                  <w:right w:val="single" w:sz="4" w:space="0" w:color="auto"/>
                </w:tcBorders>
              </w:tcPr>
              <w:p w14:paraId="3C4F23AE" w14:textId="61FF0CE9" w:rsidR="00E55BD6" w:rsidRPr="007749D6" w:rsidRDefault="00C70E2D" w:rsidP="00415628">
                <w:pPr>
                  <w:tabs>
                    <w:tab w:val="left" w:pos="2552"/>
                    <w:tab w:val="right" w:pos="8789"/>
                  </w:tabs>
                  <w:spacing w:after="60"/>
                  <w:rPr>
                    <w:rFonts w:cs="Arial"/>
                    <w:sz w:val="20"/>
                  </w:rPr>
                </w:pPr>
                <w:r w:rsidRPr="00C70E2D">
                  <w:rPr>
                    <w:rStyle w:val="Platzhaltertext"/>
                    <w:sz w:val="16"/>
                    <w:szCs w:val="16"/>
                  </w:rPr>
                  <w:t>Wählen Sie ein Element aus.</w:t>
                </w:r>
              </w:p>
            </w:tc>
          </w:sdtContent>
        </w:sdt>
      </w:tr>
      <w:tr w:rsidR="00E55BD6" w:rsidRPr="007749D6" w14:paraId="356E6AA5" w14:textId="77777777" w:rsidTr="00126FF0">
        <w:trPr>
          <w:trHeight w:val="441"/>
        </w:trPr>
        <w:tc>
          <w:tcPr>
            <w:tcW w:w="8647" w:type="dxa"/>
            <w:gridSpan w:val="2"/>
          </w:tcPr>
          <w:p w14:paraId="7A5956D0" w14:textId="2C3DFEAE" w:rsidR="00D97DDA" w:rsidRPr="00D97DDA" w:rsidRDefault="008B09F3" w:rsidP="00D97DDA">
            <w:pPr>
              <w:pStyle w:val="FormularUntertitel"/>
              <w:ind w:left="567"/>
              <w:rPr>
                <w:b w:val="0"/>
              </w:rPr>
            </w:pPr>
            <w:r w:rsidRPr="008B09F3">
              <w:rPr>
                <w:b w:val="0"/>
              </w:rPr>
              <w:t>Wenn ja, um welchen Vertrag handelt es sich?</w:t>
            </w:r>
            <w:r>
              <w:rPr>
                <w:b w:val="0"/>
              </w:rPr>
              <w:t xml:space="preserve"> </w:t>
            </w:r>
            <w:sdt>
              <w:sdtPr>
                <w:rPr>
                  <w:b w:val="0"/>
                </w:rPr>
                <w:id w:val="1613552437"/>
                <w:placeholder>
                  <w:docPart w:val="6BCA0F91993140E8AEDD7B2F5C022FCA"/>
                </w:placeholder>
                <w:showingPlcHdr/>
              </w:sdtPr>
              <w:sdtEndPr/>
              <w:sdtContent>
                <w:r w:rsidR="00D97DDA" w:rsidRPr="00E63D02">
                  <w:rPr>
                    <w:rStyle w:val="Platzhaltertext"/>
                  </w:rPr>
                  <w:t>Klicken oder tippen Sie hier, um Text einzugeben.</w:t>
                </w:r>
              </w:sdtContent>
            </w:sdt>
          </w:p>
        </w:tc>
        <w:tc>
          <w:tcPr>
            <w:tcW w:w="993" w:type="dxa"/>
            <w:tcBorders>
              <w:bottom w:val="single" w:sz="4" w:space="0" w:color="auto"/>
            </w:tcBorders>
          </w:tcPr>
          <w:p w14:paraId="50645DC7" w14:textId="77777777" w:rsidR="00E55BD6" w:rsidRPr="00E64EB7" w:rsidRDefault="00E55BD6" w:rsidP="00D97DDA">
            <w:pPr>
              <w:tabs>
                <w:tab w:val="left" w:pos="2552"/>
                <w:tab w:val="right" w:pos="8789"/>
              </w:tabs>
              <w:rPr>
                <w:rFonts w:cs="Arial"/>
                <w:sz w:val="17"/>
                <w:szCs w:val="17"/>
              </w:rPr>
            </w:pPr>
          </w:p>
        </w:tc>
      </w:tr>
      <w:tr w:rsidR="00126FF0" w:rsidRPr="007749D6" w14:paraId="6B68D3A2" w14:textId="77777777" w:rsidTr="00AC3118">
        <w:trPr>
          <w:trHeight w:hRule="exact" w:val="854"/>
        </w:trPr>
        <w:tc>
          <w:tcPr>
            <w:tcW w:w="559" w:type="dxa"/>
          </w:tcPr>
          <w:p w14:paraId="018B5D80" w14:textId="4E5F9008" w:rsidR="00126FF0" w:rsidRPr="00E64EB7" w:rsidRDefault="00E55BD6" w:rsidP="00970BCF">
            <w:pPr>
              <w:tabs>
                <w:tab w:val="left" w:pos="2552"/>
                <w:tab w:val="right" w:pos="8789"/>
              </w:tabs>
              <w:spacing w:after="120"/>
              <w:rPr>
                <w:rFonts w:cs="Arial"/>
                <w:sz w:val="17"/>
                <w:szCs w:val="17"/>
              </w:rPr>
            </w:pPr>
            <w:r>
              <w:rPr>
                <w:rFonts w:cs="Arial"/>
                <w:sz w:val="17"/>
                <w:szCs w:val="17"/>
              </w:rPr>
              <w:t>2</w:t>
            </w:r>
            <w:r w:rsidR="00126FF0" w:rsidRPr="00E64EB7">
              <w:rPr>
                <w:rFonts w:cs="Arial"/>
                <w:sz w:val="17"/>
                <w:szCs w:val="17"/>
              </w:rPr>
              <w:t>.</w:t>
            </w:r>
          </w:p>
        </w:tc>
        <w:tc>
          <w:tcPr>
            <w:tcW w:w="8088" w:type="dxa"/>
            <w:tcBorders>
              <w:right w:val="single" w:sz="4" w:space="0" w:color="auto"/>
            </w:tcBorders>
            <w:shd w:val="clear" w:color="auto" w:fill="auto"/>
          </w:tcPr>
          <w:p w14:paraId="75B27A77" w14:textId="34D2C885" w:rsidR="00126FF0" w:rsidRDefault="00126FF0" w:rsidP="00127F7C">
            <w:pPr>
              <w:tabs>
                <w:tab w:val="left" w:pos="356"/>
                <w:tab w:val="right" w:pos="8789"/>
              </w:tabs>
              <w:rPr>
                <w:rFonts w:cs="Arial"/>
                <w:sz w:val="17"/>
                <w:szCs w:val="17"/>
              </w:rPr>
            </w:pPr>
            <w:r w:rsidRPr="00E64EB7">
              <w:rPr>
                <w:rFonts w:cs="Arial"/>
                <w:sz w:val="17"/>
                <w:szCs w:val="17"/>
              </w:rPr>
              <w:t xml:space="preserve">Halten Sie die </w:t>
            </w:r>
            <w:r w:rsidR="001932E0">
              <w:rPr>
                <w:rFonts w:cs="Arial"/>
                <w:sz w:val="17"/>
                <w:szCs w:val="17"/>
              </w:rPr>
              <w:t>in der Schweiz</w:t>
            </w:r>
            <w:r w:rsidR="001932E0" w:rsidRPr="001932E0">
              <w:rPr>
                <w:rFonts w:cs="Arial"/>
                <w:sz w:val="17"/>
                <w:szCs w:val="17"/>
              </w:rPr>
              <w:t xml:space="preserve"> massgeblichen Arbeitsschutzbestimmungen</w:t>
            </w:r>
            <w:r w:rsidR="00127F7C">
              <w:rPr>
                <w:rFonts w:cs="Arial"/>
                <w:sz w:val="17"/>
                <w:szCs w:val="17"/>
              </w:rPr>
              <w:t xml:space="preserve">, Lohn- und </w:t>
            </w:r>
            <w:r w:rsidR="001932E0" w:rsidRPr="001932E0">
              <w:rPr>
                <w:rFonts w:cs="Arial"/>
                <w:sz w:val="17"/>
                <w:szCs w:val="17"/>
              </w:rPr>
              <w:t>Arbeitsbedingungen</w:t>
            </w:r>
            <w:r w:rsidR="001932E0">
              <w:rPr>
                <w:rFonts w:cs="Arial"/>
                <w:sz w:val="17"/>
                <w:szCs w:val="17"/>
              </w:rPr>
              <w:t xml:space="preserve"> ein</w:t>
            </w:r>
            <w:r w:rsidR="001932E0" w:rsidRPr="001932E0">
              <w:rPr>
                <w:rFonts w:cs="Arial"/>
                <w:sz w:val="17"/>
                <w:szCs w:val="17"/>
              </w:rPr>
              <w:t xml:space="preserve">, </w:t>
            </w:r>
            <w:r w:rsidR="001932E0">
              <w:rPr>
                <w:rFonts w:cs="Arial"/>
                <w:sz w:val="17"/>
                <w:szCs w:val="17"/>
              </w:rPr>
              <w:t>einschliesslich diejenigen</w:t>
            </w:r>
            <w:r w:rsidRPr="00E64EB7">
              <w:rPr>
                <w:rFonts w:cs="Arial"/>
                <w:sz w:val="17"/>
                <w:szCs w:val="17"/>
              </w:rPr>
              <w:t xml:space="preserve"> der </w:t>
            </w:r>
            <w:r w:rsidR="001932E0">
              <w:rPr>
                <w:rFonts w:cs="Arial"/>
                <w:sz w:val="17"/>
                <w:szCs w:val="17"/>
              </w:rPr>
              <w:t xml:space="preserve">für Sie geltenden </w:t>
            </w:r>
            <w:r w:rsidRPr="00E64EB7">
              <w:rPr>
                <w:rFonts w:cs="Arial"/>
                <w:sz w:val="17"/>
                <w:szCs w:val="17"/>
              </w:rPr>
              <w:t>Gesamtarbeits</w:t>
            </w:r>
            <w:r w:rsidR="001932E0">
              <w:rPr>
                <w:rFonts w:cs="Arial"/>
                <w:sz w:val="17"/>
                <w:szCs w:val="17"/>
              </w:rPr>
              <w:t>- oder</w:t>
            </w:r>
            <w:r w:rsidRPr="00E64EB7">
              <w:rPr>
                <w:rFonts w:cs="Arial"/>
                <w:sz w:val="17"/>
                <w:szCs w:val="17"/>
              </w:rPr>
              <w:t xml:space="preserve"> Normalarbeitsverträge?</w:t>
            </w:r>
            <w:r w:rsidR="007D0154">
              <w:rPr>
                <w:rFonts w:cs="Arial"/>
                <w:sz w:val="17"/>
                <w:szCs w:val="17"/>
              </w:rPr>
              <w:t xml:space="preserve"> </w:t>
            </w:r>
          </w:p>
          <w:p w14:paraId="15636C0A" w14:textId="290AEEA2" w:rsidR="00AC3118" w:rsidRDefault="00AC3118" w:rsidP="00127F7C">
            <w:pPr>
              <w:tabs>
                <w:tab w:val="left" w:pos="356"/>
                <w:tab w:val="right" w:pos="8789"/>
              </w:tabs>
              <w:rPr>
                <w:rFonts w:cs="Arial"/>
                <w:sz w:val="17"/>
                <w:szCs w:val="17"/>
              </w:rPr>
            </w:pPr>
          </w:p>
          <w:p w14:paraId="237198B8" w14:textId="77777777" w:rsidR="00AC3118" w:rsidRDefault="00AC3118" w:rsidP="00127F7C">
            <w:pPr>
              <w:tabs>
                <w:tab w:val="left" w:pos="356"/>
                <w:tab w:val="right" w:pos="8789"/>
              </w:tabs>
              <w:rPr>
                <w:rFonts w:cs="Arial"/>
                <w:sz w:val="17"/>
                <w:szCs w:val="17"/>
              </w:rPr>
            </w:pPr>
          </w:p>
          <w:p w14:paraId="0C2699A7" w14:textId="77777777" w:rsidR="00AC3118" w:rsidRDefault="00AC3118" w:rsidP="00127F7C">
            <w:pPr>
              <w:tabs>
                <w:tab w:val="left" w:pos="356"/>
                <w:tab w:val="right" w:pos="8789"/>
              </w:tabs>
              <w:rPr>
                <w:rFonts w:cs="Arial"/>
                <w:sz w:val="17"/>
                <w:szCs w:val="17"/>
              </w:rPr>
            </w:pPr>
          </w:p>
          <w:p w14:paraId="5A8EB95C" w14:textId="0D01765E" w:rsidR="00AC3118" w:rsidRPr="00E64EB7" w:rsidRDefault="00AC3118" w:rsidP="00127F7C">
            <w:pPr>
              <w:tabs>
                <w:tab w:val="left" w:pos="356"/>
                <w:tab w:val="right" w:pos="8789"/>
              </w:tabs>
              <w:rPr>
                <w:rFonts w:cs="Arial"/>
                <w:sz w:val="17"/>
                <w:szCs w:val="17"/>
              </w:rPr>
            </w:pPr>
          </w:p>
        </w:tc>
        <w:sdt>
          <w:sdtPr>
            <w:rPr>
              <w:rFonts w:cs="Arial"/>
              <w:sz w:val="20"/>
            </w:rPr>
            <w:id w:val="-1409695723"/>
            <w:placeholder>
              <w:docPart w:val="ADEAD58BFCC0446DA067EBB3E502A1C0"/>
            </w:placeholder>
            <w:showingPlcHdr/>
            <w:comboBox>
              <w:listItem w:displayText="Ja" w:value="JA"/>
              <w:listItem w:displayText="Nein" w:value="Nein"/>
            </w:comboBox>
          </w:sdtPr>
          <w:sdtEndPr/>
          <w:sdtContent>
            <w:tc>
              <w:tcPr>
                <w:tcW w:w="993" w:type="dxa"/>
                <w:tcBorders>
                  <w:top w:val="single" w:sz="4" w:space="0" w:color="auto"/>
                  <w:left w:val="single" w:sz="4" w:space="0" w:color="auto"/>
                  <w:bottom w:val="single" w:sz="4" w:space="0" w:color="auto"/>
                  <w:right w:val="single" w:sz="4" w:space="0" w:color="auto"/>
                </w:tcBorders>
              </w:tcPr>
              <w:p w14:paraId="3069F1AA" w14:textId="2E21483E" w:rsidR="00126FF0" w:rsidRPr="007749D6" w:rsidRDefault="00C70E2D" w:rsidP="000428A3">
                <w:pPr>
                  <w:tabs>
                    <w:tab w:val="left" w:pos="2552"/>
                    <w:tab w:val="right" w:pos="8789"/>
                  </w:tabs>
                  <w:spacing w:after="60"/>
                  <w:rPr>
                    <w:rFonts w:cs="Arial"/>
                    <w:sz w:val="20"/>
                  </w:rPr>
                </w:pPr>
                <w:r w:rsidRPr="00C70E2D">
                  <w:rPr>
                    <w:rStyle w:val="Platzhaltertext"/>
                    <w:sz w:val="16"/>
                    <w:szCs w:val="16"/>
                  </w:rPr>
                  <w:t>Wählen Sie ein Element aus.</w:t>
                </w:r>
              </w:p>
            </w:tc>
          </w:sdtContent>
        </w:sdt>
      </w:tr>
      <w:tr w:rsidR="00940831" w:rsidRPr="007749D6" w14:paraId="00CE508B" w14:textId="77777777" w:rsidTr="00940831">
        <w:trPr>
          <w:trHeight w:hRule="exact" w:val="148"/>
        </w:trPr>
        <w:tc>
          <w:tcPr>
            <w:tcW w:w="559" w:type="dxa"/>
          </w:tcPr>
          <w:p w14:paraId="028035C8" w14:textId="77777777" w:rsidR="00940831" w:rsidRDefault="00940831" w:rsidP="00970BCF">
            <w:pPr>
              <w:tabs>
                <w:tab w:val="left" w:pos="2552"/>
                <w:tab w:val="right" w:pos="8789"/>
              </w:tabs>
              <w:spacing w:after="120"/>
              <w:rPr>
                <w:rFonts w:cs="Arial"/>
                <w:sz w:val="17"/>
                <w:szCs w:val="17"/>
              </w:rPr>
            </w:pPr>
          </w:p>
        </w:tc>
        <w:tc>
          <w:tcPr>
            <w:tcW w:w="8088" w:type="dxa"/>
            <w:shd w:val="clear" w:color="auto" w:fill="auto"/>
          </w:tcPr>
          <w:p w14:paraId="0B9BD948" w14:textId="77777777" w:rsidR="00940831" w:rsidRDefault="00940831" w:rsidP="001932E0">
            <w:pPr>
              <w:tabs>
                <w:tab w:val="left" w:pos="356"/>
                <w:tab w:val="right" w:pos="8789"/>
              </w:tabs>
              <w:rPr>
                <w:rFonts w:cs="Arial"/>
                <w:sz w:val="17"/>
                <w:szCs w:val="17"/>
              </w:rPr>
            </w:pPr>
          </w:p>
        </w:tc>
        <w:tc>
          <w:tcPr>
            <w:tcW w:w="993" w:type="dxa"/>
            <w:tcBorders>
              <w:top w:val="single" w:sz="4" w:space="0" w:color="auto"/>
              <w:bottom w:val="single" w:sz="4" w:space="0" w:color="auto"/>
            </w:tcBorders>
          </w:tcPr>
          <w:p w14:paraId="74EB454B" w14:textId="77777777" w:rsidR="00940831" w:rsidRPr="007749D6" w:rsidRDefault="00940831" w:rsidP="000428A3">
            <w:pPr>
              <w:tabs>
                <w:tab w:val="left" w:pos="2552"/>
                <w:tab w:val="right" w:pos="8789"/>
              </w:tabs>
              <w:spacing w:after="60"/>
              <w:rPr>
                <w:rFonts w:cs="Arial"/>
                <w:sz w:val="20"/>
              </w:rPr>
            </w:pPr>
          </w:p>
        </w:tc>
      </w:tr>
      <w:tr w:rsidR="00940831" w:rsidRPr="007749D6" w14:paraId="08C47BDB" w14:textId="77777777" w:rsidTr="00940831">
        <w:trPr>
          <w:trHeight w:hRule="exact" w:val="575"/>
        </w:trPr>
        <w:tc>
          <w:tcPr>
            <w:tcW w:w="559" w:type="dxa"/>
          </w:tcPr>
          <w:p w14:paraId="45D12355" w14:textId="4FBB943A" w:rsidR="00940831" w:rsidRDefault="00940831" w:rsidP="00970BCF">
            <w:pPr>
              <w:tabs>
                <w:tab w:val="left" w:pos="2552"/>
                <w:tab w:val="right" w:pos="8789"/>
              </w:tabs>
              <w:spacing w:after="120"/>
              <w:rPr>
                <w:rFonts w:cs="Arial"/>
                <w:sz w:val="17"/>
                <w:szCs w:val="17"/>
              </w:rPr>
            </w:pPr>
            <w:r>
              <w:rPr>
                <w:rFonts w:cs="Arial"/>
                <w:sz w:val="17"/>
                <w:szCs w:val="17"/>
              </w:rPr>
              <w:t>3.</w:t>
            </w:r>
          </w:p>
        </w:tc>
        <w:tc>
          <w:tcPr>
            <w:tcW w:w="8088" w:type="dxa"/>
            <w:tcBorders>
              <w:right w:val="single" w:sz="4" w:space="0" w:color="auto"/>
            </w:tcBorders>
            <w:shd w:val="clear" w:color="auto" w:fill="auto"/>
          </w:tcPr>
          <w:p w14:paraId="03453D9D" w14:textId="7CD54059" w:rsidR="00940831" w:rsidRDefault="00940831" w:rsidP="001932E0">
            <w:pPr>
              <w:tabs>
                <w:tab w:val="left" w:pos="356"/>
                <w:tab w:val="right" w:pos="8789"/>
              </w:tabs>
              <w:rPr>
                <w:rFonts w:cs="Arial"/>
                <w:sz w:val="17"/>
                <w:szCs w:val="17"/>
              </w:rPr>
            </w:pPr>
            <w:r>
              <w:rPr>
                <w:rFonts w:cs="Arial"/>
                <w:sz w:val="17"/>
                <w:szCs w:val="17"/>
              </w:rPr>
              <w:t>Halten Sie die Melde- und Bewilligungspflichten nach dem Bundesgesetz gegen die Schwarzarbeit (</w:t>
            </w:r>
            <w:hyperlink r:id="rId13" w:history="1">
              <w:r w:rsidRPr="00B7523A">
                <w:rPr>
                  <w:rStyle w:val="Hyperlink"/>
                  <w:rFonts w:cs="Arial"/>
                  <w:sz w:val="17"/>
                  <w:szCs w:val="17"/>
                </w:rPr>
                <w:t>BGSA</w:t>
              </w:r>
            </w:hyperlink>
            <w:r>
              <w:rPr>
                <w:rFonts w:cs="Arial"/>
                <w:sz w:val="17"/>
                <w:szCs w:val="17"/>
              </w:rPr>
              <w:t>) ein?</w:t>
            </w:r>
          </w:p>
        </w:tc>
        <w:sdt>
          <w:sdtPr>
            <w:rPr>
              <w:rFonts w:cs="Arial"/>
              <w:sz w:val="20"/>
            </w:rPr>
            <w:id w:val="631290158"/>
            <w:placeholder>
              <w:docPart w:val="5E076AAC725B4D13959D4EB2C950AF37"/>
            </w:placeholder>
            <w:showingPlcHdr/>
            <w:comboBox>
              <w:listItem w:displayText="Ja" w:value="JA"/>
              <w:listItem w:displayText="Nein" w:value="Nein"/>
            </w:comboBox>
          </w:sdtPr>
          <w:sdtEndPr/>
          <w:sdtContent>
            <w:tc>
              <w:tcPr>
                <w:tcW w:w="993" w:type="dxa"/>
                <w:tcBorders>
                  <w:top w:val="single" w:sz="4" w:space="0" w:color="auto"/>
                  <w:left w:val="single" w:sz="4" w:space="0" w:color="auto"/>
                  <w:bottom w:val="single" w:sz="4" w:space="0" w:color="auto"/>
                  <w:right w:val="single" w:sz="4" w:space="0" w:color="auto"/>
                </w:tcBorders>
              </w:tcPr>
              <w:p w14:paraId="12595953" w14:textId="3B54D65B" w:rsidR="00940831" w:rsidRDefault="00C70E2D" w:rsidP="000428A3">
                <w:pPr>
                  <w:tabs>
                    <w:tab w:val="left" w:pos="2552"/>
                    <w:tab w:val="right" w:pos="8789"/>
                  </w:tabs>
                  <w:spacing w:after="60"/>
                  <w:rPr>
                    <w:rFonts w:cs="Arial"/>
                    <w:sz w:val="20"/>
                  </w:rPr>
                </w:pPr>
                <w:r w:rsidRPr="00C70E2D">
                  <w:rPr>
                    <w:rStyle w:val="Platzhaltertext"/>
                    <w:sz w:val="16"/>
                    <w:szCs w:val="16"/>
                  </w:rPr>
                  <w:t>Wählen Sie ein Element aus.</w:t>
                </w:r>
              </w:p>
            </w:tc>
          </w:sdtContent>
        </w:sdt>
      </w:tr>
      <w:tr w:rsidR="00940831" w:rsidRPr="007749D6" w14:paraId="57DFC017" w14:textId="77777777" w:rsidTr="00940831">
        <w:trPr>
          <w:trHeight w:hRule="exact" w:val="148"/>
        </w:trPr>
        <w:tc>
          <w:tcPr>
            <w:tcW w:w="559" w:type="dxa"/>
          </w:tcPr>
          <w:p w14:paraId="521917D4" w14:textId="77777777" w:rsidR="00940831" w:rsidRDefault="00940831" w:rsidP="00970BCF">
            <w:pPr>
              <w:tabs>
                <w:tab w:val="left" w:pos="2552"/>
                <w:tab w:val="right" w:pos="8789"/>
              </w:tabs>
              <w:spacing w:after="120"/>
              <w:rPr>
                <w:rFonts w:cs="Arial"/>
                <w:sz w:val="17"/>
                <w:szCs w:val="17"/>
              </w:rPr>
            </w:pPr>
          </w:p>
        </w:tc>
        <w:tc>
          <w:tcPr>
            <w:tcW w:w="8088" w:type="dxa"/>
            <w:shd w:val="clear" w:color="auto" w:fill="auto"/>
          </w:tcPr>
          <w:p w14:paraId="27B3FBBB" w14:textId="77777777" w:rsidR="00940831" w:rsidRDefault="00940831" w:rsidP="001932E0">
            <w:pPr>
              <w:tabs>
                <w:tab w:val="left" w:pos="356"/>
                <w:tab w:val="right" w:pos="8789"/>
              </w:tabs>
              <w:rPr>
                <w:rFonts w:cs="Arial"/>
                <w:sz w:val="17"/>
                <w:szCs w:val="17"/>
              </w:rPr>
            </w:pPr>
          </w:p>
        </w:tc>
        <w:tc>
          <w:tcPr>
            <w:tcW w:w="993" w:type="dxa"/>
            <w:tcBorders>
              <w:top w:val="single" w:sz="4" w:space="0" w:color="auto"/>
              <w:bottom w:val="single" w:sz="4" w:space="0" w:color="auto"/>
            </w:tcBorders>
          </w:tcPr>
          <w:p w14:paraId="3ECCF4FF" w14:textId="77777777" w:rsidR="00940831" w:rsidRDefault="00940831" w:rsidP="000428A3">
            <w:pPr>
              <w:tabs>
                <w:tab w:val="left" w:pos="2552"/>
                <w:tab w:val="right" w:pos="8789"/>
              </w:tabs>
              <w:spacing w:after="60"/>
              <w:rPr>
                <w:rFonts w:cs="Arial"/>
                <w:sz w:val="20"/>
              </w:rPr>
            </w:pPr>
          </w:p>
        </w:tc>
      </w:tr>
      <w:tr w:rsidR="009506ED" w:rsidRPr="007749D6" w14:paraId="41233A2C" w14:textId="77777777" w:rsidTr="0001445D">
        <w:trPr>
          <w:trHeight w:hRule="exact" w:val="705"/>
        </w:trPr>
        <w:tc>
          <w:tcPr>
            <w:tcW w:w="559" w:type="dxa"/>
          </w:tcPr>
          <w:p w14:paraId="2D5550E7" w14:textId="0882C216" w:rsidR="009506ED" w:rsidRPr="00E64EB7" w:rsidRDefault="00940831" w:rsidP="000428A3">
            <w:pPr>
              <w:tabs>
                <w:tab w:val="left" w:pos="2552"/>
                <w:tab w:val="right" w:pos="8789"/>
              </w:tabs>
              <w:spacing w:after="120"/>
              <w:rPr>
                <w:rFonts w:cs="Arial"/>
                <w:sz w:val="17"/>
                <w:szCs w:val="17"/>
              </w:rPr>
            </w:pPr>
            <w:r>
              <w:rPr>
                <w:rFonts w:cs="Arial"/>
                <w:sz w:val="17"/>
                <w:szCs w:val="17"/>
              </w:rPr>
              <w:t>4</w:t>
            </w:r>
            <w:r w:rsidR="009506ED">
              <w:rPr>
                <w:rFonts w:cs="Arial"/>
                <w:sz w:val="17"/>
                <w:szCs w:val="17"/>
              </w:rPr>
              <w:t xml:space="preserve">. </w:t>
            </w:r>
          </w:p>
        </w:tc>
        <w:tc>
          <w:tcPr>
            <w:tcW w:w="8088" w:type="dxa"/>
            <w:tcBorders>
              <w:right w:val="single" w:sz="4" w:space="0" w:color="auto"/>
            </w:tcBorders>
            <w:shd w:val="clear" w:color="auto" w:fill="auto"/>
          </w:tcPr>
          <w:p w14:paraId="3D0D78B2" w14:textId="580D3047" w:rsidR="009506ED" w:rsidRDefault="000D177D" w:rsidP="006A1B59">
            <w:pPr>
              <w:tabs>
                <w:tab w:val="left" w:pos="356"/>
                <w:tab w:val="right" w:pos="8789"/>
              </w:tabs>
              <w:rPr>
                <w:rFonts w:cs="Arial"/>
                <w:sz w:val="17"/>
                <w:szCs w:val="17"/>
              </w:rPr>
            </w:pPr>
            <w:r>
              <w:rPr>
                <w:rFonts w:cs="Arial"/>
                <w:sz w:val="17"/>
                <w:szCs w:val="17"/>
              </w:rPr>
              <w:t xml:space="preserve">Bestätigen </w:t>
            </w:r>
            <w:r w:rsidR="009506ED">
              <w:rPr>
                <w:rFonts w:cs="Arial"/>
                <w:sz w:val="17"/>
                <w:szCs w:val="17"/>
              </w:rPr>
              <w:t>Sie</w:t>
            </w:r>
            <w:r>
              <w:rPr>
                <w:rFonts w:cs="Arial"/>
                <w:sz w:val="17"/>
                <w:szCs w:val="17"/>
              </w:rPr>
              <w:t>, dass Sie NICHT</w:t>
            </w:r>
            <w:r w:rsidR="009506ED">
              <w:rPr>
                <w:rFonts w:cs="Arial"/>
                <w:sz w:val="17"/>
                <w:szCs w:val="17"/>
              </w:rPr>
              <w:t xml:space="preserve"> </w:t>
            </w:r>
            <w:r w:rsidR="009506ED" w:rsidRPr="009506ED">
              <w:rPr>
                <w:rFonts w:cs="Arial"/>
                <w:sz w:val="17"/>
                <w:szCs w:val="17"/>
              </w:rPr>
              <w:t>rechtskräftig sanktionier</w:t>
            </w:r>
            <w:r w:rsidR="00AF185E">
              <w:rPr>
                <w:rFonts w:cs="Arial"/>
                <w:sz w:val="17"/>
                <w:szCs w:val="17"/>
              </w:rPr>
              <w:t>t</w:t>
            </w:r>
            <w:r w:rsidR="000B6BF7">
              <w:rPr>
                <w:rFonts w:cs="Arial"/>
                <w:sz w:val="17"/>
                <w:szCs w:val="17"/>
              </w:rPr>
              <w:t xml:space="preserve"> sind</w:t>
            </w:r>
            <w:r w:rsidR="00AF185E">
              <w:rPr>
                <w:rFonts w:cs="Arial"/>
                <w:sz w:val="17"/>
                <w:szCs w:val="17"/>
              </w:rPr>
              <w:t xml:space="preserve"> </w:t>
            </w:r>
            <w:r w:rsidR="009506ED" w:rsidRPr="009506ED">
              <w:rPr>
                <w:rFonts w:cs="Arial"/>
                <w:sz w:val="17"/>
                <w:szCs w:val="17"/>
              </w:rPr>
              <w:t>gemäss Art.</w:t>
            </w:r>
            <w:r w:rsidR="009506ED">
              <w:rPr>
                <w:rFonts w:cs="Arial"/>
                <w:sz w:val="17"/>
                <w:szCs w:val="17"/>
              </w:rPr>
              <w:t xml:space="preserve"> </w:t>
            </w:r>
            <w:r w:rsidR="009506ED" w:rsidRPr="009506ED">
              <w:rPr>
                <w:rFonts w:cs="Arial"/>
                <w:sz w:val="17"/>
                <w:szCs w:val="17"/>
              </w:rPr>
              <w:t xml:space="preserve">13 </w:t>
            </w:r>
            <w:r w:rsidR="006A1B59">
              <w:rPr>
                <w:rFonts w:cs="Arial"/>
                <w:sz w:val="17"/>
                <w:szCs w:val="17"/>
              </w:rPr>
              <w:t>Bundesgesetz ge</w:t>
            </w:r>
            <w:r w:rsidR="006A1B59" w:rsidRPr="006A1B59">
              <w:rPr>
                <w:rFonts w:cs="Arial"/>
                <w:sz w:val="17"/>
                <w:szCs w:val="17"/>
              </w:rPr>
              <w:t xml:space="preserve">gen die Schwarzarbeit </w:t>
            </w:r>
            <w:r w:rsidR="006A1B59">
              <w:rPr>
                <w:rFonts w:cs="Arial"/>
                <w:sz w:val="17"/>
                <w:szCs w:val="17"/>
              </w:rPr>
              <w:t>(</w:t>
            </w:r>
            <w:hyperlink r:id="rId14" w:history="1">
              <w:r w:rsidR="009506ED" w:rsidRPr="00AF185E">
                <w:rPr>
                  <w:rStyle w:val="Hyperlink"/>
                  <w:rFonts w:cs="Arial"/>
                  <w:sz w:val="17"/>
                  <w:szCs w:val="17"/>
                </w:rPr>
                <w:t>BGSA</w:t>
              </w:r>
            </w:hyperlink>
            <w:r w:rsidR="006A1B59">
              <w:t>)</w:t>
            </w:r>
            <w:r w:rsidR="00AF185E">
              <w:rPr>
                <w:rFonts w:cs="Arial"/>
                <w:sz w:val="17"/>
                <w:szCs w:val="17"/>
              </w:rPr>
              <w:t>?</w:t>
            </w:r>
          </w:p>
        </w:tc>
        <w:sdt>
          <w:sdtPr>
            <w:rPr>
              <w:rFonts w:cs="Arial"/>
              <w:sz w:val="20"/>
            </w:rPr>
            <w:id w:val="-933276076"/>
            <w:placeholder>
              <w:docPart w:val="7243E55E7D284013B832F6B00A08C5D3"/>
            </w:placeholder>
            <w:showingPlcHdr/>
            <w:comboBox>
              <w:listItem w:displayText="Ja" w:value="JA"/>
              <w:listItem w:displayText="Nein" w:value="Nein"/>
            </w:comboBox>
          </w:sdtPr>
          <w:sdtEndPr/>
          <w:sdtContent>
            <w:tc>
              <w:tcPr>
                <w:tcW w:w="993" w:type="dxa"/>
                <w:tcBorders>
                  <w:top w:val="single" w:sz="4" w:space="0" w:color="auto"/>
                  <w:left w:val="single" w:sz="4" w:space="0" w:color="auto"/>
                  <w:bottom w:val="single" w:sz="4" w:space="0" w:color="auto"/>
                  <w:right w:val="single" w:sz="4" w:space="0" w:color="auto"/>
                </w:tcBorders>
              </w:tcPr>
              <w:p w14:paraId="48DC2925" w14:textId="194B518D" w:rsidR="009506ED" w:rsidRPr="007749D6" w:rsidRDefault="00C70E2D" w:rsidP="000428A3">
                <w:pPr>
                  <w:tabs>
                    <w:tab w:val="left" w:pos="2552"/>
                    <w:tab w:val="right" w:pos="8789"/>
                  </w:tabs>
                  <w:spacing w:after="60"/>
                  <w:rPr>
                    <w:rFonts w:cs="Arial"/>
                    <w:sz w:val="20"/>
                  </w:rPr>
                </w:pPr>
                <w:r w:rsidRPr="00C70E2D">
                  <w:rPr>
                    <w:rStyle w:val="Platzhaltertext"/>
                    <w:sz w:val="16"/>
                    <w:szCs w:val="16"/>
                  </w:rPr>
                  <w:t>Wählen Sie ein Element aus.</w:t>
                </w:r>
              </w:p>
            </w:tc>
          </w:sdtContent>
        </w:sdt>
      </w:tr>
      <w:tr w:rsidR="00126FF0" w:rsidRPr="007749D6" w14:paraId="2E8619AA" w14:textId="77777777" w:rsidTr="00126FF0">
        <w:trPr>
          <w:trHeight w:hRule="exact" w:val="98"/>
        </w:trPr>
        <w:tc>
          <w:tcPr>
            <w:tcW w:w="559" w:type="dxa"/>
          </w:tcPr>
          <w:p w14:paraId="2F8BD5A1" w14:textId="0B4ED9ED" w:rsidR="00126FF0" w:rsidRPr="00E64EB7" w:rsidRDefault="00940831" w:rsidP="000428A3">
            <w:pPr>
              <w:tabs>
                <w:tab w:val="left" w:pos="2552"/>
                <w:tab w:val="right" w:pos="8789"/>
              </w:tabs>
              <w:spacing w:after="120"/>
              <w:rPr>
                <w:rFonts w:cs="Arial"/>
                <w:sz w:val="17"/>
                <w:szCs w:val="17"/>
              </w:rPr>
            </w:pPr>
            <w:r>
              <w:rPr>
                <w:rFonts w:cs="Arial"/>
                <w:sz w:val="17"/>
                <w:szCs w:val="17"/>
              </w:rPr>
              <w:t>5</w:t>
            </w:r>
          </w:p>
        </w:tc>
        <w:tc>
          <w:tcPr>
            <w:tcW w:w="8088" w:type="dxa"/>
            <w:vAlign w:val="center"/>
          </w:tcPr>
          <w:p w14:paraId="228F4AFF" w14:textId="77777777" w:rsidR="00126FF0" w:rsidRPr="00E64EB7" w:rsidRDefault="00126FF0" w:rsidP="000428A3">
            <w:pPr>
              <w:tabs>
                <w:tab w:val="left" w:pos="214"/>
                <w:tab w:val="right" w:pos="8789"/>
              </w:tabs>
              <w:spacing w:after="120"/>
              <w:rPr>
                <w:rFonts w:cs="Arial"/>
                <w:sz w:val="17"/>
                <w:szCs w:val="17"/>
              </w:rPr>
            </w:pPr>
          </w:p>
        </w:tc>
        <w:tc>
          <w:tcPr>
            <w:tcW w:w="993" w:type="dxa"/>
            <w:tcBorders>
              <w:top w:val="single" w:sz="4" w:space="0" w:color="auto"/>
              <w:bottom w:val="single" w:sz="4" w:space="0" w:color="auto"/>
            </w:tcBorders>
            <w:vAlign w:val="bottom"/>
          </w:tcPr>
          <w:p w14:paraId="6E3CD361" w14:textId="77777777" w:rsidR="00126FF0" w:rsidRPr="007749D6" w:rsidRDefault="00126FF0" w:rsidP="000428A3">
            <w:pPr>
              <w:tabs>
                <w:tab w:val="left" w:pos="2552"/>
                <w:tab w:val="right" w:pos="8789"/>
              </w:tabs>
              <w:spacing w:after="60"/>
              <w:rPr>
                <w:rFonts w:cs="Arial"/>
                <w:sz w:val="20"/>
              </w:rPr>
            </w:pPr>
          </w:p>
        </w:tc>
      </w:tr>
      <w:tr w:rsidR="00126FF0" w:rsidRPr="007749D6" w14:paraId="26292D6E" w14:textId="77777777" w:rsidTr="008B09F3">
        <w:trPr>
          <w:trHeight w:hRule="exact" w:val="466"/>
        </w:trPr>
        <w:tc>
          <w:tcPr>
            <w:tcW w:w="559" w:type="dxa"/>
          </w:tcPr>
          <w:p w14:paraId="6993581C" w14:textId="0F1A6054" w:rsidR="00126FF0" w:rsidRPr="00E64EB7" w:rsidRDefault="00940831" w:rsidP="000428A3">
            <w:pPr>
              <w:tabs>
                <w:tab w:val="left" w:pos="2552"/>
                <w:tab w:val="right" w:pos="8789"/>
              </w:tabs>
              <w:spacing w:after="120"/>
              <w:rPr>
                <w:rFonts w:cs="Arial"/>
                <w:sz w:val="17"/>
                <w:szCs w:val="17"/>
              </w:rPr>
            </w:pPr>
            <w:r>
              <w:rPr>
                <w:rFonts w:cs="Arial"/>
                <w:sz w:val="17"/>
                <w:szCs w:val="17"/>
              </w:rPr>
              <w:t>5</w:t>
            </w:r>
            <w:r w:rsidR="00126FF0" w:rsidRPr="00E64EB7">
              <w:rPr>
                <w:rFonts w:cs="Arial"/>
                <w:sz w:val="17"/>
                <w:szCs w:val="17"/>
              </w:rPr>
              <w:t>.</w:t>
            </w:r>
          </w:p>
        </w:tc>
        <w:tc>
          <w:tcPr>
            <w:tcW w:w="8088" w:type="dxa"/>
            <w:tcBorders>
              <w:right w:val="single" w:sz="4" w:space="0" w:color="auto"/>
            </w:tcBorders>
          </w:tcPr>
          <w:p w14:paraId="516EA20E" w14:textId="77777777" w:rsidR="00126FF0" w:rsidRPr="00E64EB7" w:rsidRDefault="00126FF0" w:rsidP="0001445D">
            <w:pPr>
              <w:tabs>
                <w:tab w:val="left" w:pos="214"/>
                <w:tab w:val="right" w:pos="8789"/>
              </w:tabs>
              <w:spacing w:after="120"/>
              <w:rPr>
                <w:rFonts w:cs="Arial"/>
                <w:sz w:val="17"/>
                <w:szCs w:val="17"/>
              </w:rPr>
            </w:pPr>
            <w:r w:rsidRPr="00E64EB7">
              <w:rPr>
                <w:rFonts w:cs="Arial"/>
                <w:sz w:val="17"/>
                <w:szCs w:val="17"/>
              </w:rPr>
              <w:t>Halten Sie die Lohngleichheit für Mann und Frau ein (gleicher Lohn für gleichwertige Arbeit)?</w:t>
            </w:r>
            <w:r w:rsidR="0003174E">
              <w:rPr>
                <w:rFonts w:cs="Arial"/>
                <w:sz w:val="17"/>
                <w:szCs w:val="17"/>
              </w:rPr>
              <w:t xml:space="preserve"> </w:t>
            </w:r>
          </w:p>
        </w:tc>
        <w:sdt>
          <w:sdtPr>
            <w:rPr>
              <w:rFonts w:cs="Arial"/>
              <w:sz w:val="20"/>
            </w:rPr>
            <w:id w:val="861558924"/>
            <w:placeholder>
              <w:docPart w:val="E85A041F5E32457EAD14B725DDC3A948"/>
            </w:placeholder>
            <w:showingPlcHdr/>
            <w:comboBox>
              <w:listItem w:displayText="Ja" w:value="JA"/>
              <w:listItem w:displayText="Nein" w:value="Nein"/>
            </w:comboBox>
          </w:sdtPr>
          <w:sdtEndPr/>
          <w:sdtContent>
            <w:tc>
              <w:tcPr>
                <w:tcW w:w="993" w:type="dxa"/>
                <w:tcBorders>
                  <w:top w:val="single" w:sz="4" w:space="0" w:color="auto"/>
                  <w:left w:val="single" w:sz="4" w:space="0" w:color="auto"/>
                  <w:bottom w:val="single" w:sz="4" w:space="0" w:color="auto"/>
                  <w:right w:val="single" w:sz="4" w:space="0" w:color="auto"/>
                </w:tcBorders>
              </w:tcPr>
              <w:p w14:paraId="1C4BE1FB" w14:textId="23778BCD" w:rsidR="00126FF0" w:rsidRPr="007749D6" w:rsidRDefault="00C70E2D" w:rsidP="000428A3">
                <w:pPr>
                  <w:tabs>
                    <w:tab w:val="left" w:pos="2552"/>
                    <w:tab w:val="right" w:pos="8789"/>
                  </w:tabs>
                  <w:spacing w:after="60"/>
                  <w:rPr>
                    <w:rFonts w:cs="Arial"/>
                    <w:sz w:val="20"/>
                  </w:rPr>
                </w:pPr>
                <w:r w:rsidRPr="00C70E2D">
                  <w:rPr>
                    <w:rStyle w:val="Platzhaltertext"/>
                    <w:sz w:val="16"/>
                    <w:szCs w:val="16"/>
                  </w:rPr>
                  <w:t>Wählen Sie ein Element aus.</w:t>
                </w:r>
              </w:p>
            </w:tc>
          </w:sdtContent>
        </w:sdt>
      </w:tr>
      <w:tr w:rsidR="00126FF0" w:rsidRPr="007749D6" w14:paraId="285C2920" w14:textId="77777777" w:rsidTr="008B09F3">
        <w:trPr>
          <w:trHeight w:hRule="exact" w:val="98"/>
        </w:trPr>
        <w:tc>
          <w:tcPr>
            <w:tcW w:w="559" w:type="dxa"/>
          </w:tcPr>
          <w:p w14:paraId="14C0A73C" w14:textId="77777777" w:rsidR="00126FF0" w:rsidRPr="00E64EB7" w:rsidRDefault="00126FF0" w:rsidP="000428A3">
            <w:pPr>
              <w:tabs>
                <w:tab w:val="left" w:pos="2552"/>
                <w:tab w:val="right" w:pos="8789"/>
              </w:tabs>
              <w:spacing w:after="120"/>
              <w:rPr>
                <w:rFonts w:cs="Arial"/>
                <w:sz w:val="17"/>
                <w:szCs w:val="17"/>
              </w:rPr>
            </w:pPr>
          </w:p>
        </w:tc>
        <w:tc>
          <w:tcPr>
            <w:tcW w:w="8088" w:type="dxa"/>
            <w:vAlign w:val="center"/>
          </w:tcPr>
          <w:p w14:paraId="3DDC6D35" w14:textId="77777777" w:rsidR="00126FF0" w:rsidRPr="00E64EB7" w:rsidRDefault="00126FF0" w:rsidP="000428A3">
            <w:pPr>
              <w:tabs>
                <w:tab w:val="left" w:pos="214"/>
                <w:tab w:val="right" w:pos="8789"/>
              </w:tabs>
              <w:spacing w:after="120"/>
              <w:rPr>
                <w:rFonts w:cs="Arial"/>
                <w:sz w:val="17"/>
                <w:szCs w:val="17"/>
              </w:rPr>
            </w:pPr>
          </w:p>
        </w:tc>
        <w:tc>
          <w:tcPr>
            <w:tcW w:w="993" w:type="dxa"/>
            <w:tcBorders>
              <w:bottom w:val="single" w:sz="4" w:space="0" w:color="auto"/>
            </w:tcBorders>
            <w:vAlign w:val="bottom"/>
          </w:tcPr>
          <w:p w14:paraId="4C565DE0" w14:textId="77777777" w:rsidR="00126FF0" w:rsidRPr="007749D6" w:rsidRDefault="00126FF0" w:rsidP="000428A3">
            <w:pPr>
              <w:tabs>
                <w:tab w:val="left" w:pos="2552"/>
                <w:tab w:val="right" w:pos="8789"/>
              </w:tabs>
              <w:spacing w:after="60"/>
              <w:rPr>
                <w:rFonts w:cs="Arial"/>
                <w:sz w:val="20"/>
              </w:rPr>
            </w:pPr>
          </w:p>
        </w:tc>
      </w:tr>
      <w:tr w:rsidR="00083D66" w:rsidRPr="007749D6" w14:paraId="1FCBDC25" w14:textId="77777777" w:rsidTr="00970BCF">
        <w:trPr>
          <w:trHeight w:hRule="exact" w:val="926"/>
        </w:trPr>
        <w:tc>
          <w:tcPr>
            <w:tcW w:w="559" w:type="dxa"/>
          </w:tcPr>
          <w:p w14:paraId="7227B23A" w14:textId="70C3D82C" w:rsidR="00083D66" w:rsidRDefault="00940831" w:rsidP="000428A3">
            <w:pPr>
              <w:tabs>
                <w:tab w:val="left" w:pos="2552"/>
                <w:tab w:val="right" w:pos="8789"/>
              </w:tabs>
              <w:spacing w:after="120"/>
              <w:rPr>
                <w:rFonts w:cs="Arial"/>
                <w:sz w:val="17"/>
                <w:szCs w:val="17"/>
              </w:rPr>
            </w:pPr>
            <w:r>
              <w:rPr>
                <w:rFonts w:cs="Arial"/>
                <w:sz w:val="17"/>
                <w:szCs w:val="17"/>
              </w:rPr>
              <w:t>6</w:t>
            </w:r>
            <w:r w:rsidR="00993D94">
              <w:rPr>
                <w:rFonts w:cs="Arial"/>
                <w:sz w:val="17"/>
                <w:szCs w:val="17"/>
              </w:rPr>
              <w:t>.</w:t>
            </w:r>
          </w:p>
        </w:tc>
        <w:tc>
          <w:tcPr>
            <w:tcW w:w="8088" w:type="dxa"/>
            <w:tcBorders>
              <w:right w:val="single" w:sz="4" w:space="0" w:color="auto"/>
            </w:tcBorders>
          </w:tcPr>
          <w:p w14:paraId="77ED404C" w14:textId="0B9B619A" w:rsidR="00083D66" w:rsidRDefault="000D177D" w:rsidP="00AC3118">
            <w:pPr>
              <w:tabs>
                <w:tab w:val="left" w:pos="214"/>
                <w:tab w:val="right" w:pos="8789"/>
              </w:tabs>
              <w:spacing w:after="120"/>
              <w:rPr>
                <w:rFonts w:cs="Arial"/>
                <w:sz w:val="17"/>
                <w:szCs w:val="17"/>
              </w:rPr>
            </w:pPr>
            <w:r>
              <w:rPr>
                <w:rFonts w:cs="Arial"/>
                <w:sz w:val="17"/>
                <w:szCs w:val="17"/>
                <w:u w:val="single"/>
              </w:rPr>
              <w:t>Nur b</w:t>
            </w:r>
            <w:r w:rsidRPr="000D177D">
              <w:rPr>
                <w:rFonts w:cs="Arial"/>
                <w:sz w:val="17"/>
                <w:szCs w:val="17"/>
                <w:u w:val="single"/>
              </w:rPr>
              <w:t>ei im Ausland zu erbringende</w:t>
            </w:r>
            <w:r w:rsidR="00F36A63">
              <w:rPr>
                <w:rFonts w:cs="Arial"/>
                <w:sz w:val="17"/>
                <w:szCs w:val="17"/>
                <w:u w:val="single"/>
              </w:rPr>
              <w:t>n</w:t>
            </w:r>
            <w:r w:rsidRPr="000D177D">
              <w:rPr>
                <w:rFonts w:cs="Arial"/>
                <w:sz w:val="17"/>
                <w:szCs w:val="17"/>
                <w:u w:val="single"/>
              </w:rPr>
              <w:t xml:space="preserve"> Leistungen</w:t>
            </w:r>
            <w:r w:rsidR="006A1B59">
              <w:rPr>
                <w:rFonts w:cs="Arial"/>
                <w:sz w:val="17"/>
                <w:szCs w:val="17"/>
                <w:u w:val="single"/>
              </w:rPr>
              <w:t xml:space="preserve"> (</w:t>
            </w:r>
            <w:r>
              <w:rPr>
                <w:rFonts w:cs="Arial"/>
                <w:sz w:val="17"/>
                <w:szCs w:val="17"/>
                <w:u w:val="single"/>
              </w:rPr>
              <w:t>sonst leer lassen</w:t>
            </w:r>
            <w:r w:rsidR="006A1B59">
              <w:rPr>
                <w:rFonts w:cs="Arial"/>
                <w:sz w:val="17"/>
                <w:szCs w:val="17"/>
                <w:u w:val="single"/>
              </w:rPr>
              <w:t>)</w:t>
            </w:r>
            <w:r w:rsidR="00E55BD6">
              <w:rPr>
                <w:rFonts w:cs="Arial"/>
                <w:sz w:val="17"/>
                <w:szCs w:val="17"/>
              </w:rPr>
              <w:t xml:space="preserve">: </w:t>
            </w:r>
            <w:r w:rsidR="00970BCF">
              <w:rPr>
                <w:rFonts w:cs="Arial"/>
                <w:sz w:val="17"/>
                <w:szCs w:val="17"/>
              </w:rPr>
              <w:t xml:space="preserve">Halten </w:t>
            </w:r>
            <w:r w:rsidR="00083D66">
              <w:rPr>
                <w:rFonts w:cs="Arial"/>
                <w:sz w:val="17"/>
                <w:szCs w:val="17"/>
              </w:rPr>
              <w:t xml:space="preserve">Sie </w:t>
            </w:r>
            <w:r w:rsidR="000816A9">
              <w:rPr>
                <w:rFonts w:cs="Arial"/>
                <w:sz w:val="17"/>
                <w:szCs w:val="17"/>
              </w:rPr>
              <w:t>für die im Ausland zu erbringenden Leistungen die Kernüberein</w:t>
            </w:r>
            <w:r w:rsidR="000816A9" w:rsidRPr="000816A9">
              <w:rPr>
                <w:rFonts w:cs="Arial"/>
                <w:sz w:val="17"/>
                <w:szCs w:val="17"/>
              </w:rPr>
              <w:t>kommen der Internationalen Arbeitsorganisation (ILO) nach Mas</w:t>
            </w:r>
            <w:r w:rsidR="000816A9">
              <w:rPr>
                <w:rFonts w:cs="Arial"/>
                <w:sz w:val="17"/>
                <w:szCs w:val="17"/>
              </w:rPr>
              <w:t xml:space="preserve">sgabe von </w:t>
            </w:r>
            <w:r w:rsidR="000816A9" w:rsidRPr="000816A9">
              <w:rPr>
                <w:rFonts w:cs="Arial"/>
                <w:sz w:val="17"/>
                <w:szCs w:val="17"/>
              </w:rPr>
              <w:t xml:space="preserve">Anhang 3 </w:t>
            </w:r>
            <w:r w:rsidR="00AC3118">
              <w:rPr>
                <w:rFonts w:cs="Arial"/>
                <w:sz w:val="17"/>
                <w:szCs w:val="17"/>
              </w:rPr>
              <w:t xml:space="preserve">der </w:t>
            </w:r>
            <w:hyperlink r:id="rId15" w:history="1">
              <w:r w:rsidR="00AC3118" w:rsidRPr="00AC3118">
                <w:rPr>
                  <w:rStyle w:val="Hyperlink"/>
                  <w:rFonts w:cs="Arial"/>
                  <w:sz w:val="17"/>
                  <w:szCs w:val="17"/>
                </w:rPr>
                <w:t>IVöB 2019</w:t>
              </w:r>
            </w:hyperlink>
            <w:r w:rsidR="00AC3118">
              <w:rPr>
                <w:rFonts w:cs="Arial"/>
                <w:sz w:val="17"/>
                <w:szCs w:val="17"/>
              </w:rPr>
              <w:t xml:space="preserve"> </w:t>
            </w:r>
            <w:r w:rsidR="00970BCF">
              <w:rPr>
                <w:rFonts w:cs="Arial"/>
                <w:sz w:val="17"/>
                <w:szCs w:val="17"/>
              </w:rPr>
              <w:t>ein</w:t>
            </w:r>
            <w:r w:rsidR="000816A9">
              <w:rPr>
                <w:rFonts w:cs="Arial"/>
                <w:sz w:val="17"/>
                <w:szCs w:val="17"/>
              </w:rPr>
              <w:t>?</w:t>
            </w:r>
          </w:p>
        </w:tc>
        <w:sdt>
          <w:sdtPr>
            <w:rPr>
              <w:rFonts w:cs="Arial"/>
              <w:sz w:val="20"/>
            </w:rPr>
            <w:id w:val="-1901819554"/>
            <w:placeholder>
              <w:docPart w:val="025DC6FD12CE427798A1FB3BA0196D9B"/>
            </w:placeholder>
            <w:showingPlcHdr/>
            <w:comboBox>
              <w:listItem w:displayText="Ja" w:value="JA"/>
              <w:listItem w:displayText="Nein" w:value="Nein"/>
            </w:comboBox>
          </w:sdtPr>
          <w:sdtEndPr/>
          <w:sdtContent>
            <w:tc>
              <w:tcPr>
                <w:tcW w:w="993" w:type="dxa"/>
                <w:tcBorders>
                  <w:top w:val="single" w:sz="4" w:space="0" w:color="auto"/>
                  <w:left w:val="single" w:sz="4" w:space="0" w:color="auto"/>
                  <w:bottom w:val="single" w:sz="4" w:space="0" w:color="auto"/>
                  <w:right w:val="single" w:sz="4" w:space="0" w:color="auto"/>
                </w:tcBorders>
              </w:tcPr>
              <w:p w14:paraId="63C88CBB" w14:textId="22D2C5F2" w:rsidR="00083D66" w:rsidRDefault="00C70E2D" w:rsidP="000428A3">
                <w:pPr>
                  <w:tabs>
                    <w:tab w:val="left" w:pos="2552"/>
                    <w:tab w:val="right" w:pos="8789"/>
                  </w:tabs>
                  <w:spacing w:after="60"/>
                  <w:rPr>
                    <w:rFonts w:cs="Arial"/>
                    <w:sz w:val="20"/>
                  </w:rPr>
                </w:pPr>
                <w:r w:rsidRPr="00C70E2D">
                  <w:rPr>
                    <w:rStyle w:val="Platzhaltertext"/>
                    <w:sz w:val="16"/>
                    <w:szCs w:val="16"/>
                  </w:rPr>
                  <w:t>Wählen Sie ein Element aus.</w:t>
                </w:r>
              </w:p>
            </w:tc>
          </w:sdtContent>
        </w:sdt>
      </w:tr>
      <w:tr w:rsidR="00126FF0" w:rsidRPr="007749D6" w14:paraId="1060897B" w14:textId="77777777" w:rsidTr="00126FF0">
        <w:trPr>
          <w:trHeight w:val="309"/>
        </w:trPr>
        <w:tc>
          <w:tcPr>
            <w:tcW w:w="8647" w:type="dxa"/>
            <w:gridSpan w:val="2"/>
          </w:tcPr>
          <w:p w14:paraId="7EE53F3B" w14:textId="505E3479" w:rsidR="00126FF0" w:rsidRPr="00126FF0" w:rsidRDefault="009506ED" w:rsidP="007A16A7">
            <w:pPr>
              <w:pStyle w:val="FormularUntertitel"/>
            </w:pPr>
            <w:r>
              <w:t>B. Sozialversicherungsbei</w:t>
            </w:r>
            <w:r w:rsidRPr="009506ED">
              <w:t>träge</w:t>
            </w:r>
            <w:r>
              <w:t xml:space="preserve"> und Steuerpflicht (Nachweise gemäss Ziff. </w:t>
            </w:r>
            <w:r w:rsidR="007A16A7">
              <w:t>2</w:t>
            </w:r>
            <w:r>
              <w:t xml:space="preserve"> unten)</w:t>
            </w:r>
          </w:p>
        </w:tc>
        <w:tc>
          <w:tcPr>
            <w:tcW w:w="993" w:type="dxa"/>
          </w:tcPr>
          <w:p w14:paraId="3BB7AC7A" w14:textId="77777777" w:rsidR="00126FF0" w:rsidRPr="007749D6" w:rsidRDefault="00126FF0" w:rsidP="000428A3">
            <w:pPr>
              <w:tabs>
                <w:tab w:val="left" w:pos="2552"/>
                <w:tab w:val="right" w:pos="8789"/>
              </w:tabs>
              <w:rPr>
                <w:rFonts w:cs="Arial"/>
                <w:sz w:val="20"/>
              </w:rPr>
            </w:pPr>
          </w:p>
        </w:tc>
      </w:tr>
      <w:tr w:rsidR="00126FF0" w:rsidRPr="007749D6" w14:paraId="6B0FBB53" w14:textId="77777777" w:rsidTr="00AC3118">
        <w:trPr>
          <w:trHeight w:hRule="exact" w:val="597"/>
        </w:trPr>
        <w:tc>
          <w:tcPr>
            <w:tcW w:w="559" w:type="dxa"/>
          </w:tcPr>
          <w:p w14:paraId="62870042" w14:textId="0243A040" w:rsidR="00126FF0" w:rsidRPr="00E64EB7" w:rsidRDefault="00940831" w:rsidP="000428A3">
            <w:pPr>
              <w:tabs>
                <w:tab w:val="left" w:pos="2552"/>
                <w:tab w:val="right" w:pos="8789"/>
              </w:tabs>
              <w:spacing w:after="120"/>
              <w:rPr>
                <w:rFonts w:cs="Arial"/>
                <w:sz w:val="17"/>
                <w:szCs w:val="17"/>
              </w:rPr>
            </w:pPr>
            <w:r>
              <w:rPr>
                <w:rFonts w:cs="Arial"/>
                <w:sz w:val="17"/>
                <w:szCs w:val="17"/>
              </w:rPr>
              <w:t>7</w:t>
            </w:r>
            <w:r w:rsidR="00126FF0" w:rsidRPr="00E64EB7">
              <w:rPr>
                <w:rFonts w:cs="Arial"/>
                <w:sz w:val="17"/>
                <w:szCs w:val="17"/>
              </w:rPr>
              <w:t>.</w:t>
            </w:r>
          </w:p>
        </w:tc>
        <w:tc>
          <w:tcPr>
            <w:tcW w:w="8088" w:type="dxa"/>
            <w:tcBorders>
              <w:right w:val="single" w:sz="4" w:space="0" w:color="auto"/>
            </w:tcBorders>
          </w:tcPr>
          <w:p w14:paraId="7021D63D" w14:textId="0F458C55" w:rsidR="00126FF0" w:rsidRPr="00E64EB7" w:rsidRDefault="00126FF0" w:rsidP="00F36A63">
            <w:pPr>
              <w:tabs>
                <w:tab w:val="left" w:pos="356"/>
                <w:tab w:val="right" w:pos="8789"/>
              </w:tabs>
              <w:rPr>
                <w:rFonts w:cs="Arial"/>
                <w:sz w:val="17"/>
                <w:szCs w:val="17"/>
              </w:rPr>
            </w:pPr>
            <w:r w:rsidRPr="00E64EB7">
              <w:rPr>
                <w:rFonts w:cs="Arial"/>
                <w:sz w:val="17"/>
                <w:szCs w:val="17"/>
              </w:rPr>
              <w:t xml:space="preserve">Haben Sie alle </w:t>
            </w:r>
            <w:r w:rsidR="00E55BD6">
              <w:rPr>
                <w:rFonts w:cs="Arial"/>
                <w:sz w:val="17"/>
                <w:szCs w:val="17"/>
              </w:rPr>
              <w:t xml:space="preserve">fälligen </w:t>
            </w:r>
            <w:r w:rsidR="00FB4A13">
              <w:rPr>
                <w:rFonts w:cs="Arial"/>
                <w:sz w:val="17"/>
                <w:szCs w:val="17"/>
              </w:rPr>
              <w:t>Mehrwertsteuer</w:t>
            </w:r>
            <w:r w:rsidR="005A064B">
              <w:rPr>
                <w:rFonts w:cs="Arial"/>
                <w:sz w:val="17"/>
                <w:szCs w:val="17"/>
              </w:rPr>
              <w:t>n</w:t>
            </w:r>
            <w:r w:rsidR="00FB4A13">
              <w:rPr>
                <w:rFonts w:cs="Arial"/>
                <w:sz w:val="17"/>
                <w:szCs w:val="17"/>
              </w:rPr>
              <w:t xml:space="preserve">, </w:t>
            </w:r>
            <w:r w:rsidRPr="00E64EB7">
              <w:rPr>
                <w:rFonts w:cs="Arial"/>
                <w:sz w:val="17"/>
                <w:szCs w:val="17"/>
              </w:rPr>
              <w:t>Gemeinde-, Kantons- und Bundessteuern bezahlt?</w:t>
            </w:r>
          </w:p>
        </w:tc>
        <w:sdt>
          <w:sdtPr>
            <w:rPr>
              <w:rFonts w:cs="Arial"/>
              <w:sz w:val="20"/>
            </w:rPr>
            <w:id w:val="-1949773561"/>
            <w:placeholder>
              <w:docPart w:val="E43D90F42A2D431781F764232BCD1CCC"/>
            </w:placeholder>
            <w:showingPlcHdr/>
            <w:comboBox>
              <w:listItem w:displayText="Ja" w:value="JA"/>
              <w:listItem w:displayText="Nein" w:value="Nein"/>
            </w:comboBox>
          </w:sdtPr>
          <w:sdtEndPr/>
          <w:sdtContent>
            <w:tc>
              <w:tcPr>
                <w:tcW w:w="993" w:type="dxa"/>
                <w:tcBorders>
                  <w:top w:val="single" w:sz="4" w:space="0" w:color="auto"/>
                  <w:left w:val="single" w:sz="4" w:space="0" w:color="auto"/>
                  <w:bottom w:val="single" w:sz="4" w:space="0" w:color="auto"/>
                  <w:right w:val="single" w:sz="4" w:space="0" w:color="auto"/>
                </w:tcBorders>
              </w:tcPr>
              <w:p w14:paraId="5D24E270" w14:textId="2BD31507" w:rsidR="00126FF0" w:rsidRPr="007749D6" w:rsidRDefault="00C70E2D" w:rsidP="000428A3">
                <w:pPr>
                  <w:tabs>
                    <w:tab w:val="left" w:pos="2552"/>
                    <w:tab w:val="right" w:pos="8789"/>
                  </w:tabs>
                  <w:spacing w:after="60"/>
                  <w:rPr>
                    <w:rFonts w:cs="Arial"/>
                    <w:sz w:val="20"/>
                  </w:rPr>
                </w:pPr>
                <w:r w:rsidRPr="00C70E2D">
                  <w:rPr>
                    <w:rStyle w:val="Platzhaltertext"/>
                    <w:sz w:val="16"/>
                    <w:szCs w:val="16"/>
                  </w:rPr>
                  <w:t>Wählen Sie ein Element aus.</w:t>
                </w:r>
              </w:p>
            </w:tc>
          </w:sdtContent>
        </w:sdt>
      </w:tr>
      <w:tr w:rsidR="00126FF0" w:rsidRPr="007749D6" w14:paraId="4BE6E7CA" w14:textId="77777777" w:rsidTr="00AC3118">
        <w:trPr>
          <w:trHeight w:hRule="exact" w:val="98"/>
        </w:trPr>
        <w:tc>
          <w:tcPr>
            <w:tcW w:w="559" w:type="dxa"/>
          </w:tcPr>
          <w:p w14:paraId="65459D39" w14:textId="77777777" w:rsidR="00126FF0" w:rsidRDefault="00126FF0" w:rsidP="000428A3">
            <w:pPr>
              <w:tabs>
                <w:tab w:val="left" w:pos="2552"/>
                <w:tab w:val="right" w:pos="8789"/>
              </w:tabs>
              <w:spacing w:after="120"/>
              <w:rPr>
                <w:rFonts w:cs="Arial"/>
                <w:sz w:val="17"/>
                <w:szCs w:val="17"/>
              </w:rPr>
            </w:pPr>
          </w:p>
          <w:p w14:paraId="2C80EC50" w14:textId="77777777" w:rsidR="003D3855" w:rsidRPr="003D3855" w:rsidRDefault="003D3855" w:rsidP="003D3855">
            <w:pPr>
              <w:rPr>
                <w:rFonts w:cs="Arial"/>
                <w:sz w:val="17"/>
                <w:szCs w:val="17"/>
              </w:rPr>
            </w:pPr>
          </w:p>
          <w:p w14:paraId="55925AC8" w14:textId="77777777" w:rsidR="003D3855" w:rsidRPr="003D3855" w:rsidRDefault="003D3855" w:rsidP="003D3855">
            <w:pPr>
              <w:rPr>
                <w:rFonts w:cs="Arial"/>
                <w:sz w:val="17"/>
                <w:szCs w:val="17"/>
              </w:rPr>
            </w:pPr>
          </w:p>
        </w:tc>
        <w:tc>
          <w:tcPr>
            <w:tcW w:w="8088" w:type="dxa"/>
            <w:vAlign w:val="center"/>
          </w:tcPr>
          <w:p w14:paraId="6AB19FC4" w14:textId="0757A328" w:rsidR="007D21F3" w:rsidRDefault="007D21F3" w:rsidP="000428A3">
            <w:pPr>
              <w:tabs>
                <w:tab w:val="left" w:pos="214"/>
                <w:tab w:val="right" w:pos="8789"/>
              </w:tabs>
              <w:spacing w:after="120"/>
              <w:rPr>
                <w:rFonts w:cs="Arial"/>
                <w:sz w:val="17"/>
                <w:szCs w:val="17"/>
              </w:rPr>
            </w:pPr>
          </w:p>
          <w:p w14:paraId="5D1E4648" w14:textId="77777777" w:rsidR="007D21F3" w:rsidRPr="007D21F3" w:rsidRDefault="007D21F3" w:rsidP="007D21F3">
            <w:pPr>
              <w:rPr>
                <w:rFonts w:cs="Arial"/>
                <w:sz w:val="17"/>
                <w:szCs w:val="17"/>
              </w:rPr>
            </w:pPr>
          </w:p>
          <w:p w14:paraId="481ADD78" w14:textId="49AF1750" w:rsidR="00126FF0" w:rsidRPr="007D21F3" w:rsidRDefault="00126FF0" w:rsidP="007D21F3">
            <w:pPr>
              <w:rPr>
                <w:rFonts w:cs="Arial"/>
                <w:sz w:val="17"/>
                <w:szCs w:val="17"/>
              </w:rPr>
            </w:pPr>
          </w:p>
        </w:tc>
        <w:tc>
          <w:tcPr>
            <w:tcW w:w="993" w:type="dxa"/>
            <w:tcBorders>
              <w:top w:val="single" w:sz="4" w:space="0" w:color="auto"/>
              <w:bottom w:val="single" w:sz="4" w:space="0" w:color="auto"/>
            </w:tcBorders>
            <w:vAlign w:val="bottom"/>
          </w:tcPr>
          <w:p w14:paraId="3B4B1EBC" w14:textId="031532C2" w:rsidR="00B7523A" w:rsidRDefault="00B7523A" w:rsidP="000428A3">
            <w:pPr>
              <w:tabs>
                <w:tab w:val="left" w:pos="2552"/>
                <w:tab w:val="right" w:pos="8789"/>
              </w:tabs>
              <w:spacing w:after="60"/>
              <w:rPr>
                <w:rFonts w:cs="Arial"/>
                <w:sz w:val="20"/>
              </w:rPr>
            </w:pPr>
          </w:p>
          <w:p w14:paraId="5A5D1AB7" w14:textId="77777777" w:rsidR="00B7523A" w:rsidRPr="00B7523A" w:rsidRDefault="00B7523A" w:rsidP="00B7523A">
            <w:pPr>
              <w:rPr>
                <w:rFonts w:cs="Arial"/>
                <w:sz w:val="20"/>
              </w:rPr>
            </w:pPr>
          </w:p>
          <w:p w14:paraId="5F48E370" w14:textId="0A4A2AEA" w:rsidR="00126FF0" w:rsidRPr="00B7523A" w:rsidRDefault="00126FF0" w:rsidP="00B7523A">
            <w:pPr>
              <w:rPr>
                <w:rFonts w:cs="Arial"/>
                <w:sz w:val="20"/>
              </w:rPr>
            </w:pPr>
          </w:p>
        </w:tc>
      </w:tr>
      <w:tr w:rsidR="00126FF0" w:rsidRPr="007749D6" w14:paraId="175BAEE6" w14:textId="77777777" w:rsidTr="00AC3118">
        <w:trPr>
          <w:trHeight w:hRule="exact" w:val="956"/>
        </w:trPr>
        <w:tc>
          <w:tcPr>
            <w:tcW w:w="559" w:type="dxa"/>
          </w:tcPr>
          <w:p w14:paraId="53B4E0C2" w14:textId="076E2504" w:rsidR="00126FF0" w:rsidRPr="00E64EB7" w:rsidRDefault="00940831" w:rsidP="000428A3">
            <w:pPr>
              <w:tabs>
                <w:tab w:val="left" w:pos="2552"/>
                <w:tab w:val="right" w:pos="8789"/>
              </w:tabs>
              <w:spacing w:after="120"/>
              <w:rPr>
                <w:rFonts w:cs="Arial"/>
                <w:sz w:val="17"/>
                <w:szCs w:val="17"/>
              </w:rPr>
            </w:pPr>
            <w:r>
              <w:rPr>
                <w:rFonts w:cs="Arial"/>
                <w:sz w:val="17"/>
                <w:szCs w:val="17"/>
              </w:rPr>
              <w:lastRenderedPageBreak/>
              <w:t>8</w:t>
            </w:r>
            <w:r w:rsidR="00126FF0" w:rsidRPr="00E64EB7">
              <w:rPr>
                <w:rFonts w:cs="Arial"/>
                <w:sz w:val="17"/>
                <w:szCs w:val="17"/>
              </w:rPr>
              <w:t>.</w:t>
            </w:r>
          </w:p>
        </w:tc>
        <w:tc>
          <w:tcPr>
            <w:tcW w:w="8088" w:type="dxa"/>
            <w:tcBorders>
              <w:right w:val="single" w:sz="4" w:space="0" w:color="auto"/>
            </w:tcBorders>
          </w:tcPr>
          <w:p w14:paraId="1651FEFF" w14:textId="6905D38A" w:rsidR="00126FF0" w:rsidRPr="00E64EB7" w:rsidRDefault="00126FF0" w:rsidP="0044387F">
            <w:pPr>
              <w:tabs>
                <w:tab w:val="left" w:pos="2552"/>
                <w:tab w:val="right" w:pos="8789"/>
              </w:tabs>
              <w:rPr>
                <w:rFonts w:cs="Arial"/>
                <w:sz w:val="17"/>
                <w:szCs w:val="17"/>
              </w:rPr>
            </w:pPr>
            <w:r w:rsidRPr="00E64EB7">
              <w:rPr>
                <w:rFonts w:cs="Arial"/>
                <w:sz w:val="17"/>
                <w:szCs w:val="17"/>
              </w:rPr>
              <w:t xml:space="preserve">Haben Sie </w:t>
            </w:r>
            <w:r w:rsidR="00E55BD6">
              <w:rPr>
                <w:rFonts w:cs="Arial"/>
                <w:sz w:val="17"/>
                <w:szCs w:val="17"/>
              </w:rPr>
              <w:t>alle</w:t>
            </w:r>
            <w:r w:rsidRPr="00E64EB7">
              <w:rPr>
                <w:rFonts w:cs="Arial"/>
                <w:sz w:val="17"/>
                <w:szCs w:val="17"/>
              </w:rPr>
              <w:t xml:space="preserve"> geschuldeten </w:t>
            </w:r>
            <w:r w:rsidR="00E55BD6">
              <w:rPr>
                <w:rFonts w:cs="Arial"/>
                <w:sz w:val="17"/>
                <w:szCs w:val="17"/>
              </w:rPr>
              <w:t xml:space="preserve">und zur Zahlung fälligen </w:t>
            </w:r>
            <w:r w:rsidRPr="00E64EB7">
              <w:rPr>
                <w:rFonts w:cs="Arial"/>
                <w:sz w:val="17"/>
                <w:szCs w:val="17"/>
              </w:rPr>
              <w:t xml:space="preserve">Sozialversicherungsbeiträge </w:t>
            </w:r>
            <w:r w:rsidR="00F36A63" w:rsidRPr="00E64EB7">
              <w:rPr>
                <w:rFonts w:cs="Arial"/>
                <w:sz w:val="17"/>
                <w:szCs w:val="17"/>
              </w:rPr>
              <w:t xml:space="preserve">bezahlt </w:t>
            </w:r>
            <w:r w:rsidRPr="00E64EB7">
              <w:rPr>
                <w:rFonts w:cs="Arial"/>
                <w:sz w:val="17"/>
                <w:szCs w:val="17"/>
              </w:rPr>
              <w:t xml:space="preserve">(AHV, IV, EO, ALV, </w:t>
            </w:r>
            <w:r w:rsidR="00FB4A13">
              <w:rPr>
                <w:rFonts w:cs="Arial"/>
                <w:sz w:val="17"/>
                <w:szCs w:val="17"/>
              </w:rPr>
              <w:t xml:space="preserve">FAK, </w:t>
            </w:r>
            <w:r w:rsidRPr="00E64EB7">
              <w:rPr>
                <w:rFonts w:cs="Arial"/>
                <w:sz w:val="17"/>
                <w:szCs w:val="17"/>
              </w:rPr>
              <w:t>BVG</w:t>
            </w:r>
            <w:r w:rsidR="00FB4A13">
              <w:rPr>
                <w:rFonts w:cs="Arial"/>
                <w:sz w:val="17"/>
                <w:szCs w:val="17"/>
              </w:rPr>
              <w:t xml:space="preserve">, </w:t>
            </w:r>
            <w:r w:rsidRPr="00E64EB7">
              <w:rPr>
                <w:rFonts w:cs="Arial"/>
                <w:sz w:val="17"/>
                <w:szCs w:val="17"/>
              </w:rPr>
              <w:t>UVG</w:t>
            </w:r>
            <w:r w:rsidR="00FB4A13">
              <w:rPr>
                <w:rFonts w:cs="Arial"/>
                <w:sz w:val="17"/>
                <w:szCs w:val="17"/>
              </w:rPr>
              <w:t xml:space="preserve"> und KTV</w:t>
            </w:r>
            <w:r w:rsidR="00E55BD6">
              <w:rPr>
                <w:rFonts w:cs="Arial"/>
                <w:sz w:val="17"/>
                <w:szCs w:val="17"/>
              </w:rPr>
              <w:t>,</w:t>
            </w:r>
            <w:r w:rsidR="00FB4A13">
              <w:rPr>
                <w:rFonts w:cs="Arial"/>
                <w:sz w:val="17"/>
                <w:szCs w:val="17"/>
              </w:rPr>
              <w:t xml:space="preserve"> wenn im GAV verlangt</w:t>
            </w:r>
            <w:r w:rsidRPr="00E64EB7">
              <w:rPr>
                <w:rFonts w:cs="Arial"/>
                <w:sz w:val="17"/>
                <w:szCs w:val="17"/>
              </w:rPr>
              <w:t>)</w:t>
            </w:r>
            <w:r w:rsidR="00F36A63">
              <w:rPr>
                <w:rFonts w:cs="Arial"/>
                <w:sz w:val="17"/>
                <w:szCs w:val="17"/>
              </w:rPr>
              <w:t>,</w:t>
            </w:r>
            <w:r w:rsidRPr="00E64EB7">
              <w:rPr>
                <w:rFonts w:cs="Arial"/>
                <w:sz w:val="17"/>
                <w:szCs w:val="17"/>
              </w:rPr>
              <w:t xml:space="preserve"> einschliesslich der vom Lohn abgezogenen Arbeitnehmeranteile?</w:t>
            </w:r>
          </w:p>
          <w:p w14:paraId="62B02E2A" w14:textId="77777777" w:rsidR="00126FF0" w:rsidRPr="00E64EB7" w:rsidRDefault="00126FF0" w:rsidP="000428A3">
            <w:pPr>
              <w:rPr>
                <w:rFonts w:cs="Arial"/>
                <w:sz w:val="17"/>
                <w:szCs w:val="17"/>
              </w:rPr>
            </w:pPr>
          </w:p>
          <w:p w14:paraId="1BE7DD92" w14:textId="77777777" w:rsidR="00126FF0" w:rsidRPr="00E64EB7" w:rsidRDefault="00126FF0" w:rsidP="000428A3">
            <w:pPr>
              <w:rPr>
                <w:rFonts w:cs="Arial"/>
                <w:sz w:val="17"/>
                <w:szCs w:val="17"/>
              </w:rPr>
            </w:pPr>
          </w:p>
        </w:tc>
        <w:sdt>
          <w:sdtPr>
            <w:rPr>
              <w:rFonts w:cs="Arial"/>
              <w:sz w:val="20"/>
            </w:rPr>
            <w:id w:val="-2017613316"/>
            <w:placeholder>
              <w:docPart w:val="B6A24B490C324D22B221E2658E4B798B"/>
            </w:placeholder>
            <w:showingPlcHdr/>
            <w:comboBox>
              <w:listItem w:displayText="Ja" w:value="JA"/>
              <w:listItem w:displayText="Nein" w:value="Nein"/>
            </w:comboBox>
          </w:sdtPr>
          <w:sdtEndPr/>
          <w:sdtContent>
            <w:tc>
              <w:tcPr>
                <w:tcW w:w="993" w:type="dxa"/>
                <w:tcBorders>
                  <w:top w:val="single" w:sz="4" w:space="0" w:color="auto"/>
                  <w:left w:val="single" w:sz="4" w:space="0" w:color="auto"/>
                  <w:bottom w:val="single" w:sz="4" w:space="0" w:color="auto"/>
                  <w:right w:val="single" w:sz="4" w:space="0" w:color="auto"/>
                </w:tcBorders>
              </w:tcPr>
              <w:p w14:paraId="292BFB7D" w14:textId="47D5EA9C" w:rsidR="00126FF0" w:rsidRPr="007749D6" w:rsidRDefault="00D97DDA" w:rsidP="000428A3">
                <w:pPr>
                  <w:tabs>
                    <w:tab w:val="left" w:pos="2552"/>
                    <w:tab w:val="right" w:pos="8789"/>
                  </w:tabs>
                  <w:spacing w:after="60"/>
                  <w:rPr>
                    <w:rFonts w:cs="Arial"/>
                    <w:sz w:val="20"/>
                  </w:rPr>
                </w:pPr>
                <w:r w:rsidRPr="00C70E2D">
                  <w:rPr>
                    <w:rStyle w:val="Platzhaltertext"/>
                    <w:sz w:val="16"/>
                    <w:szCs w:val="16"/>
                  </w:rPr>
                  <w:t>Wählen Sie ein Element aus.</w:t>
                </w:r>
              </w:p>
            </w:tc>
          </w:sdtContent>
        </w:sdt>
      </w:tr>
      <w:tr w:rsidR="00126FF0" w:rsidRPr="007749D6" w14:paraId="1114C711" w14:textId="77777777" w:rsidTr="008B09F3">
        <w:trPr>
          <w:trHeight w:val="309"/>
        </w:trPr>
        <w:tc>
          <w:tcPr>
            <w:tcW w:w="8647" w:type="dxa"/>
            <w:gridSpan w:val="2"/>
          </w:tcPr>
          <w:p w14:paraId="335161C8" w14:textId="5DE2A092" w:rsidR="00126FF0" w:rsidRPr="00126FF0" w:rsidRDefault="009506ED" w:rsidP="000428A3">
            <w:pPr>
              <w:pStyle w:val="FormularUntertitel"/>
            </w:pPr>
            <w:r>
              <w:t xml:space="preserve">C. </w:t>
            </w:r>
            <w:r w:rsidR="00970BCF">
              <w:t>Umweltschutz</w:t>
            </w:r>
            <w:r w:rsidR="00756772">
              <w:t xml:space="preserve"> (keine Nachweise erforderlich)</w:t>
            </w:r>
          </w:p>
        </w:tc>
        <w:tc>
          <w:tcPr>
            <w:tcW w:w="993" w:type="dxa"/>
            <w:tcBorders>
              <w:bottom w:val="single" w:sz="4" w:space="0" w:color="auto"/>
            </w:tcBorders>
          </w:tcPr>
          <w:p w14:paraId="54210049" w14:textId="4336F29B" w:rsidR="00126FF0" w:rsidRPr="007749D6" w:rsidRDefault="00546B98" w:rsidP="000428A3">
            <w:pPr>
              <w:tabs>
                <w:tab w:val="left" w:pos="2552"/>
                <w:tab w:val="right" w:pos="8789"/>
              </w:tabs>
              <w:rPr>
                <w:rFonts w:cs="Arial"/>
                <w:sz w:val="20"/>
              </w:rPr>
            </w:pPr>
            <w:r w:rsidRPr="00E64EB7">
              <w:rPr>
                <w:rFonts w:cs="Arial"/>
                <w:sz w:val="17"/>
                <w:szCs w:val="17"/>
              </w:rPr>
              <w:t>Antwort:</w:t>
            </w:r>
            <w:r w:rsidRPr="00E64EB7">
              <w:rPr>
                <w:rFonts w:cs="Arial"/>
                <w:sz w:val="17"/>
                <w:szCs w:val="17"/>
              </w:rPr>
              <w:br/>
              <w:t>Ja / Nein</w:t>
            </w:r>
          </w:p>
        </w:tc>
      </w:tr>
      <w:tr w:rsidR="00126FF0" w:rsidRPr="007749D6" w14:paraId="672B5C5E" w14:textId="77777777" w:rsidTr="009C480C">
        <w:trPr>
          <w:trHeight w:hRule="exact" w:val="600"/>
        </w:trPr>
        <w:tc>
          <w:tcPr>
            <w:tcW w:w="559" w:type="dxa"/>
          </w:tcPr>
          <w:p w14:paraId="652582C8" w14:textId="46241C8C" w:rsidR="00126FF0" w:rsidRPr="00E64EB7" w:rsidRDefault="00940831" w:rsidP="00126FF0">
            <w:pPr>
              <w:tabs>
                <w:tab w:val="left" w:pos="2552"/>
                <w:tab w:val="right" w:pos="8789"/>
              </w:tabs>
              <w:spacing w:after="120"/>
              <w:rPr>
                <w:rFonts w:cs="Arial"/>
                <w:sz w:val="17"/>
                <w:szCs w:val="17"/>
              </w:rPr>
            </w:pPr>
            <w:r>
              <w:rPr>
                <w:rFonts w:cs="Arial"/>
                <w:sz w:val="17"/>
                <w:szCs w:val="17"/>
              </w:rPr>
              <w:t>9</w:t>
            </w:r>
            <w:r w:rsidR="00126FF0" w:rsidRPr="00E64EB7">
              <w:rPr>
                <w:rFonts w:cs="Arial"/>
                <w:sz w:val="17"/>
                <w:szCs w:val="17"/>
              </w:rPr>
              <w:t>.</w:t>
            </w:r>
          </w:p>
        </w:tc>
        <w:tc>
          <w:tcPr>
            <w:tcW w:w="8088" w:type="dxa"/>
            <w:tcBorders>
              <w:right w:val="single" w:sz="4" w:space="0" w:color="auto"/>
            </w:tcBorders>
          </w:tcPr>
          <w:p w14:paraId="2773B5EE" w14:textId="6983496E" w:rsidR="00126FF0" w:rsidRPr="001F0B40" w:rsidRDefault="00126FF0" w:rsidP="009C480C">
            <w:pPr>
              <w:tabs>
                <w:tab w:val="left" w:pos="2552"/>
                <w:tab w:val="right" w:pos="8789"/>
              </w:tabs>
              <w:rPr>
                <w:rFonts w:cs="Arial"/>
                <w:sz w:val="17"/>
                <w:szCs w:val="17"/>
              </w:rPr>
            </w:pPr>
            <w:r w:rsidRPr="00E64EB7">
              <w:rPr>
                <w:rFonts w:cs="Arial"/>
                <w:sz w:val="17"/>
                <w:szCs w:val="17"/>
              </w:rPr>
              <w:t xml:space="preserve">Halten Sie </w:t>
            </w:r>
            <w:r w:rsidR="000D177D">
              <w:rPr>
                <w:rFonts w:cs="Arial"/>
                <w:sz w:val="17"/>
                <w:szCs w:val="17"/>
              </w:rPr>
              <w:t xml:space="preserve">die </w:t>
            </w:r>
            <w:r w:rsidR="00F36A63" w:rsidRPr="00F36A63">
              <w:rPr>
                <w:rFonts w:cs="Arial"/>
                <w:sz w:val="17"/>
                <w:szCs w:val="17"/>
              </w:rPr>
              <w:t>am Ort der Leistung geltenden</w:t>
            </w:r>
            <w:r w:rsidR="00F36A63" w:rsidRPr="00F36A63" w:rsidDel="00F36A63">
              <w:rPr>
                <w:rFonts w:cs="Arial"/>
                <w:sz w:val="17"/>
                <w:szCs w:val="17"/>
              </w:rPr>
              <w:t xml:space="preserve"> </w:t>
            </w:r>
            <w:r w:rsidR="000D177D">
              <w:rPr>
                <w:rFonts w:cs="Arial"/>
                <w:sz w:val="17"/>
                <w:szCs w:val="17"/>
              </w:rPr>
              <w:t>Schweizer Vorschriften zum Schutz der Umwelt und zur Erhaltung der natürlichen Ressourcen ein</w:t>
            </w:r>
            <w:r w:rsidR="00756772">
              <w:rPr>
                <w:rFonts w:cs="Arial"/>
                <w:sz w:val="17"/>
                <w:szCs w:val="17"/>
              </w:rPr>
              <w:t>?</w:t>
            </w:r>
          </w:p>
        </w:tc>
        <w:sdt>
          <w:sdtPr>
            <w:rPr>
              <w:rFonts w:cs="Arial"/>
              <w:sz w:val="20"/>
            </w:rPr>
            <w:alias w:val="Wählen Sie Ja oder Nein."/>
            <w:tag w:val="Wählen Sie Ja oder Nein."/>
            <w:id w:val="-1626613649"/>
            <w:placeholder>
              <w:docPart w:val="76CA89632D0243D8806FD22F4CBE391A"/>
            </w:placeholder>
            <w:showingPlcHdr/>
            <w:comboBox>
              <w:listItem w:displayText="Ja" w:value="JA"/>
              <w:listItem w:displayText="Nein" w:value="Nein"/>
            </w:comboBox>
          </w:sdtPr>
          <w:sdtEndPr/>
          <w:sdtContent>
            <w:tc>
              <w:tcPr>
                <w:tcW w:w="993" w:type="dxa"/>
                <w:tcBorders>
                  <w:top w:val="single" w:sz="4" w:space="0" w:color="auto"/>
                  <w:left w:val="single" w:sz="4" w:space="0" w:color="auto"/>
                  <w:bottom w:val="single" w:sz="4" w:space="0" w:color="auto"/>
                  <w:right w:val="single" w:sz="4" w:space="0" w:color="auto"/>
                </w:tcBorders>
              </w:tcPr>
              <w:p w14:paraId="65938392" w14:textId="48E82FF6" w:rsidR="00126FF0" w:rsidRPr="007749D6" w:rsidRDefault="00C70E2D" w:rsidP="00126FF0">
                <w:pPr>
                  <w:tabs>
                    <w:tab w:val="left" w:pos="2552"/>
                    <w:tab w:val="right" w:pos="8789"/>
                  </w:tabs>
                  <w:spacing w:after="60"/>
                  <w:rPr>
                    <w:rFonts w:cs="Arial"/>
                    <w:sz w:val="20"/>
                  </w:rPr>
                </w:pPr>
                <w:r w:rsidRPr="00C70E2D">
                  <w:rPr>
                    <w:rStyle w:val="Platzhaltertext"/>
                    <w:sz w:val="16"/>
                    <w:szCs w:val="16"/>
                  </w:rPr>
                  <w:t>Wählen Sie ein Element aus.</w:t>
                </w:r>
              </w:p>
            </w:tc>
          </w:sdtContent>
        </w:sdt>
      </w:tr>
      <w:tr w:rsidR="009C480C" w:rsidRPr="007749D6" w14:paraId="701D9154" w14:textId="77777777" w:rsidTr="009C480C">
        <w:trPr>
          <w:trHeight w:hRule="exact" w:val="143"/>
        </w:trPr>
        <w:tc>
          <w:tcPr>
            <w:tcW w:w="559" w:type="dxa"/>
          </w:tcPr>
          <w:p w14:paraId="25A699C0" w14:textId="77777777" w:rsidR="009C480C" w:rsidRDefault="009C480C" w:rsidP="00126FF0">
            <w:pPr>
              <w:tabs>
                <w:tab w:val="left" w:pos="2552"/>
                <w:tab w:val="right" w:pos="8789"/>
              </w:tabs>
              <w:spacing w:after="120"/>
              <w:rPr>
                <w:rFonts w:cs="Arial"/>
                <w:sz w:val="17"/>
                <w:szCs w:val="17"/>
              </w:rPr>
            </w:pPr>
          </w:p>
        </w:tc>
        <w:tc>
          <w:tcPr>
            <w:tcW w:w="8088" w:type="dxa"/>
          </w:tcPr>
          <w:p w14:paraId="03652229" w14:textId="77777777" w:rsidR="009C480C" w:rsidRPr="00756772" w:rsidRDefault="009C480C" w:rsidP="00126FF0">
            <w:pPr>
              <w:tabs>
                <w:tab w:val="left" w:pos="2552"/>
                <w:tab w:val="right" w:pos="8789"/>
              </w:tabs>
              <w:rPr>
                <w:rFonts w:cs="Arial"/>
                <w:sz w:val="17"/>
                <w:szCs w:val="17"/>
                <w:u w:val="single"/>
              </w:rPr>
            </w:pPr>
          </w:p>
        </w:tc>
        <w:tc>
          <w:tcPr>
            <w:tcW w:w="993" w:type="dxa"/>
            <w:tcBorders>
              <w:top w:val="single" w:sz="4" w:space="0" w:color="auto"/>
              <w:bottom w:val="single" w:sz="4" w:space="0" w:color="auto"/>
            </w:tcBorders>
          </w:tcPr>
          <w:p w14:paraId="59DC3657" w14:textId="77777777" w:rsidR="009C480C" w:rsidRPr="007749D6" w:rsidRDefault="009C480C" w:rsidP="00126FF0">
            <w:pPr>
              <w:tabs>
                <w:tab w:val="left" w:pos="2552"/>
                <w:tab w:val="right" w:pos="8789"/>
              </w:tabs>
              <w:spacing w:after="60"/>
              <w:rPr>
                <w:rFonts w:cs="Arial"/>
                <w:sz w:val="20"/>
              </w:rPr>
            </w:pPr>
          </w:p>
        </w:tc>
      </w:tr>
      <w:tr w:rsidR="00970BCF" w:rsidRPr="007749D6" w14:paraId="36894C85" w14:textId="77777777" w:rsidTr="00940831">
        <w:trPr>
          <w:trHeight w:hRule="exact" w:val="994"/>
        </w:trPr>
        <w:tc>
          <w:tcPr>
            <w:tcW w:w="559" w:type="dxa"/>
          </w:tcPr>
          <w:p w14:paraId="2518AFFE" w14:textId="378ADC02" w:rsidR="00970BCF" w:rsidRDefault="00940831" w:rsidP="00126FF0">
            <w:pPr>
              <w:tabs>
                <w:tab w:val="left" w:pos="2552"/>
                <w:tab w:val="right" w:pos="8789"/>
              </w:tabs>
              <w:spacing w:after="120"/>
              <w:rPr>
                <w:rFonts w:cs="Arial"/>
                <w:sz w:val="17"/>
                <w:szCs w:val="17"/>
              </w:rPr>
            </w:pPr>
            <w:r>
              <w:rPr>
                <w:rFonts w:cs="Arial"/>
                <w:sz w:val="17"/>
                <w:szCs w:val="17"/>
              </w:rPr>
              <w:t>10</w:t>
            </w:r>
            <w:r w:rsidR="00970BCF">
              <w:rPr>
                <w:rFonts w:cs="Arial"/>
                <w:sz w:val="17"/>
                <w:szCs w:val="17"/>
              </w:rPr>
              <w:t>.</w:t>
            </w:r>
          </w:p>
        </w:tc>
        <w:tc>
          <w:tcPr>
            <w:tcW w:w="8088" w:type="dxa"/>
            <w:tcBorders>
              <w:right w:val="single" w:sz="4" w:space="0" w:color="auto"/>
            </w:tcBorders>
          </w:tcPr>
          <w:p w14:paraId="3F245B9F" w14:textId="43FA6D22" w:rsidR="00970BCF" w:rsidRDefault="000D177D" w:rsidP="00395599">
            <w:pPr>
              <w:tabs>
                <w:tab w:val="left" w:pos="2552"/>
                <w:tab w:val="right" w:pos="8789"/>
              </w:tabs>
              <w:rPr>
                <w:rFonts w:cs="Arial"/>
                <w:sz w:val="17"/>
                <w:szCs w:val="17"/>
              </w:rPr>
            </w:pPr>
            <w:r>
              <w:rPr>
                <w:rFonts w:cs="Arial"/>
                <w:sz w:val="17"/>
                <w:szCs w:val="17"/>
                <w:u w:val="single"/>
              </w:rPr>
              <w:t>Nur b</w:t>
            </w:r>
            <w:r w:rsidR="00756772">
              <w:rPr>
                <w:rFonts w:cs="Arial"/>
                <w:sz w:val="17"/>
                <w:szCs w:val="17"/>
                <w:u w:val="single"/>
              </w:rPr>
              <w:t>ei im Ausland zu erbringende</w:t>
            </w:r>
            <w:r w:rsidR="00F36A63">
              <w:rPr>
                <w:rFonts w:cs="Arial"/>
                <w:sz w:val="17"/>
                <w:szCs w:val="17"/>
                <w:u w:val="single"/>
              </w:rPr>
              <w:t>n</w:t>
            </w:r>
            <w:r w:rsidR="00756772">
              <w:rPr>
                <w:rFonts w:cs="Arial"/>
                <w:sz w:val="17"/>
                <w:szCs w:val="17"/>
                <w:u w:val="single"/>
              </w:rPr>
              <w:t xml:space="preserve"> Leistungen</w:t>
            </w:r>
            <w:r w:rsidR="00496685">
              <w:rPr>
                <w:rFonts w:cs="Arial"/>
                <w:sz w:val="17"/>
                <w:szCs w:val="17"/>
                <w:u w:val="single"/>
              </w:rPr>
              <w:t xml:space="preserve"> (</w:t>
            </w:r>
            <w:r w:rsidR="00AC6283">
              <w:rPr>
                <w:rFonts w:cs="Arial"/>
                <w:sz w:val="17"/>
                <w:szCs w:val="17"/>
                <w:u w:val="single"/>
              </w:rPr>
              <w:t>sonst leer lassen</w:t>
            </w:r>
            <w:r w:rsidR="00496685">
              <w:rPr>
                <w:rFonts w:cs="Arial"/>
                <w:sz w:val="17"/>
                <w:szCs w:val="17"/>
                <w:u w:val="single"/>
              </w:rPr>
              <w:t>)</w:t>
            </w:r>
            <w:r w:rsidR="00970BCF">
              <w:rPr>
                <w:rFonts w:cs="Arial"/>
                <w:sz w:val="17"/>
                <w:szCs w:val="17"/>
              </w:rPr>
              <w:t xml:space="preserve">: </w:t>
            </w:r>
            <w:r w:rsidR="00970BCF" w:rsidRPr="00970BCF">
              <w:rPr>
                <w:rFonts w:cs="Arial"/>
                <w:sz w:val="17"/>
                <w:szCs w:val="17"/>
              </w:rPr>
              <w:t xml:space="preserve">Halten Sie </w:t>
            </w:r>
            <w:r w:rsidR="00970BCF">
              <w:rPr>
                <w:rFonts w:cs="Arial"/>
                <w:sz w:val="17"/>
                <w:szCs w:val="17"/>
              </w:rPr>
              <w:t>die vom Bun</w:t>
            </w:r>
            <w:r w:rsidR="00970BCF" w:rsidRPr="00970BCF">
              <w:rPr>
                <w:rFonts w:cs="Arial"/>
                <w:sz w:val="17"/>
                <w:szCs w:val="17"/>
              </w:rPr>
              <w:t>desrat bezeichn</w:t>
            </w:r>
            <w:r w:rsidR="00970BCF">
              <w:rPr>
                <w:rFonts w:cs="Arial"/>
                <w:sz w:val="17"/>
                <w:szCs w:val="17"/>
              </w:rPr>
              <w:t>eten internationalen Übereinkom</w:t>
            </w:r>
            <w:r w:rsidR="00970BCF" w:rsidRPr="00970BCF">
              <w:rPr>
                <w:rFonts w:cs="Arial"/>
                <w:sz w:val="17"/>
                <w:szCs w:val="17"/>
              </w:rPr>
              <w:t>men zum Schutz der Umwelt</w:t>
            </w:r>
            <w:r w:rsidR="00395599">
              <w:rPr>
                <w:rFonts w:cs="Arial"/>
                <w:sz w:val="17"/>
                <w:szCs w:val="17"/>
              </w:rPr>
              <w:t xml:space="preserve"> nach Massgabe von Anhang 4 der </w:t>
            </w:r>
            <w:hyperlink r:id="rId16" w:history="1">
              <w:r w:rsidR="00395599" w:rsidRPr="00395599">
                <w:rPr>
                  <w:rStyle w:val="Hyperlink"/>
                  <w:rFonts w:cs="Arial"/>
                  <w:sz w:val="17"/>
                  <w:szCs w:val="17"/>
                </w:rPr>
                <w:t>IVöB 2019</w:t>
              </w:r>
            </w:hyperlink>
            <w:r w:rsidR="00970BCF" w:rsidRPr="00970BCF">
              <w:rPr>
                <w:rFonts w:cs="Arial"/>
                <w:sz w:val="17"/>
                <w:szCs w:val="17"/>
              </w:rPr>
              <w:t xml:space="preserve"> ein?</w:t>
            </w:r>
          </w:p>
        </w:tc>
        <w:sdt>
          <w:sdtPr>
            <w:rPr>
              <w:rFonts w:cs="Arial"/>
              <w:sz w:val="20"/>
            </w:rPr>
            <w:alias w:val="Wählen Sie Ja oder Nein."/>
            <w:tag w:val="Wählen Sie Ja oder Nein."/>
            <w:id w:val="1327011707"/>
            <w:placeholder>
              <w:docPart w:val="2158CDBF241D44BEB682C1A72E0C2F02"/>
            </w:placeholder>
            <w:showingPlcHdr/>
            <w:comboBox>
              <w:listItem w:displayText="Ja" w:value="JA"/>
              <w:listItem w:displayText="Nein" w:value="Nein"/>
            </w:comboBox>
          </w:sdtPr>
          <w:sdtEndPr/>
          <w:sdtContent>
            <w:tc>
              <w:tcPr>
                <w:tcW w:w="993" w:type="dxa"/>
                <w:tcBorders>
                  <w:top w:val="single" w:sz="4" w:space="0" w:color="auto"/>
                  <w:left w:val="single" w:sz="4" w:space="0" w:color="auto"/>
                  <w:bottom w:val="single" w:sz="4" w:space="0" w:color="auto"/>
                  <w:right w:val="single" w:sz="4" w:space="0" w:color="auto"/>
                </w:tcBorders>
              </w:tcPr>
              <w:p w14:paraId="70DBAD03" w14:textId="4CCEB5B8" w:rsidR="00970BCF" w:rsidRPr="007749D6" w:rsidRDefault="00C70E2D" w:rsidP="00126FF0">
                <w:pPr>
                  <w:tabs>
                    <w:tab w:val="left" w:pos="2552"/>
                    <w:tab w:val="right" w:pos="8789"/>
                  </w:tabs>
                  <w:spacing w:after="60"/>
                  <w:rPr>
                    <w:rFonts w:cs="Arial"/>
                    <w:sz w:val="20"/>
                  </w:rPr>
                </w:pPr>
                <w:r w:rsidRPr="00C70E2D">
                  <w:rPr>
                    <w:rStyle w:val="Platzhaltertext"/>
                    <w:sz w:val="16"/>
                    <w:szCs w:val="16"/>
                  </w:rPr>
                  <w:t>Wählen Sie ein Element aus.</w:t>
                </w:r>
              </w:p>
            </w:tc>
          </w:sdtContent>
        </w:sdt>
      </w:tr>
      <w:tr w:rsidR="00E20931" w:rsidRPr="00E20931" w14:paraId="051DF439" w14:textId="77777777" w:rsidTr="00FA5F67">
        <w:trPr>
          <w:trHeight w:hRule="exact" w:val="423"/>
        </w:trPr>
        <w:tc>
          <w:tcPr>
            <w:tcW w:w="9640" w:type="dxa"/>
            <w:gridSpan w:val="3"/>
          </w:tcPr>
          <w:p w14:paraId="444BA599" w14:textId="03B14718" w:rsidR="00E20931" w:rsidRPr="00E20931" w:rsidRDefault="00E20931" w:rsidP="00126FF0">
            <w:pPr>
              <w:tabs>
                <w:tab w:val="left" w:pos="2552"/>
                <w:tab w:val="right" w:pos="8789"/>
              </w:tabs>
              <w:spacing w:after="120"/>
              <w:rPr>
                <w:rFonts w:cs="Arial"/>
                <w:b/>
                <w:sz w:val="17"/>
                <w:szCs w:val="17"/>
              </w:rPr>
            </w:pPr>
            <w:r w:rsidRPr="00E20931">
              <w:rPr>
                <w:rFonts w:cs="Arial"/>
                <w:b/>
                <w:sz w:val="17"/>
                <w:szCs w:val="17"/>
              </w:rPr>
              <w:t>D. Subunternehmen</w:t>
            </w:r>
          </w:p>
          <w:p w14:paraId="440EC164" w14:textId="5E71C78F" w:rsidR="00E20931" w:rsidRPr="00E20931" w:rsidRDefault="00940831" w:rsidP="00940831">
            <w:pPr>
              <w:tabs>
                <w:tab w:val="left" w:pos="2552"/>
                <w:tab w:val="right" w:pos="8789"/>
              </w:tabs>
              <w:spacing w:after="60"/>
              <w:rPr>
                <w:rFonts w:cs="Arial"/>
                <w:b/>
                <w:sz w:val="20"/>
              </w:rPr>
            </w:pPr>
            <w:r>
              <w:rPr>
                <w:rFonts w:cs="Arial"/>
                <w:b/>
                <w:sz w:val="20"/>
              </w:rPr>
              <w:t>1</w:t>
            </w:r>
          </w:p>
        </w:tc>
      </w:tr>
      <w:tr w:rsidR="00E20931" w:rsidRPr="007749D6" w14:paraId="2AA5FD87" w14:textId="77777777" w:rsidTr="00E92FAC">
        <w:trPr>
          <w:trHeight w:hRule="exact" w:val="1168"/>
        </w:trPr>
        <w:tc>
          <w:tcPr>
            <w:tcW w:w="559" w:type="dxa"/>
          </w:tcPr>
          <w:p w14:paraId="0DAF35DF" w14:textId="3A1BCC59" w:rsidR="00E20931" w:rsidRDefault="00940831" w:rsidP="00940831">
            <w:pPr>
              <w:tabs>
                <w:tab w:val="left" w:pos="2552"/>
                <w:tab w:val="right" w:pos="8789"/>
              </w:tabs>
              <w:spacing w:after="120"/>
              <w:rPr>
                <w:rFonts w:cs="Arial"/>
                <w:sz w:val="17"/>
                <w:szCs w:val="17"/>
              </w:rPr>
            </w:pPr>
            <w:r>
              <w:rPr>
                <w:rFonts w:cs="Arial"/>
                <w:sz w:val="17"/>
                <w:szCs w:val="17"/>
              </w:rPr>
              <w:t>11</w:t>
            </w:r>
            <w:r w:rsidR="00E20931">
              <w:rPr>
                <w:rFonts w:cs="Arial"/>
                <w:sz w:val="17"/>
                <w:szCs w:val="17"/>
              </w:rPr>
              <w:t>.</w:t>
            </w:r>
          </w:p>
        </w:tc>
        <w:tc>
          <w:tcPr>
            <w:tcW w:w="8088" w:type="dxa"/>
            <w:tcBorders>
              <w:right w:val="single" w:sz="4" w:space="0" w:color="auto"/>
            </w:tcBorders>
          </w:tcPr>
          <w:p w14:paraId="15B26B7B" w14:textId="168BFB90" w:rsidR="00E20931" w:rsidRPr="00E20931" w:rsidRDefault="00E20931" w:rsidP="00F36A63">
            <w:pPr>
              <w:tabs>
                <w:tab w:val="left" w:pos="2552"/>
                <w:tab w:val="right" w:pos="8789"/>
              </w:tabs>
              <w:rPr>
                <w:rFonts w:cs="Arial"/>
                <w:sz w:val="17"/>
                <w:szCs w:val="17"/>
              </w:rPr>
            </w:pPr>
            <w:r w:rsidRPr="00E20931">
              <w:rPr>
                <w:rFonts w:cs="Arial"/>
                <w:sz w:val="17"/>
                <w:szCs w:val="17"/>
              </w:rPr>
              <w:t>Bestätigen Sie, dass Sie die vorstehenden Verpflichtungen</w:t>
            </w:r>
            <w:r w:rsidR="00E92FAC">
              <w:rPr>
                <w:rFonts w:cs="Arial"/>
                <w:sz w:val="17"/>
                <w:szCs w:val="17"/>
              </w:rPr>
              <w:t xml:space="preserve"> betreffend Einhaltung der Arbeitsschutzbestimmungen, der Arbeitsbedingungen, der Lohngleichheit und des Umweltrechts</w:t>
            </w:r>
            <w:r w:rsidRPr="00E20931">
              <w:rPr>
                <w:rFonts w:cs="Arial"/>
                <w:sz w:val="17"/>
                <w:szCs w:val="17"/>
              </w:rPr>
              <w:t xml:space="preserve"> in die Vereinbarun</w:t>
            </w:r>
            <w:r>
              <w:rPr>
                <w:rFonts w:cs="Arial"/>
                <w:sz w:val="17"/>
                <w:szCs w:val="17"/>
              </w:rPr>
              <w:t>gen mit allfälligen Subunterneh</w:t>
            </w:r>
            <w:r w:rsidRPr="00E20931">
              <w:rPr>
                <w:rFonts w:cs="Arial"/>
                <w:sz w:val="17"/>
                <w:szCs w:val="17"/>
              </w:rPr>
              <w:t xml:space="preserve">mern aufgenommen haben oder aufnehmen werden (Art. 12 Abs. </w:t>
            </w:r>
            <w:r w:rsidR="00E92FAC">
              <w:rPr>
                <w:rFonts w:cs="Arial"/>
                <w:sz w:val="17"/>
                <w:szCs w:val="17"/>
              </w:rPr>
              <w:t>4</w:t>
            </w:r>
            <w:r w:rsidRPr="00E20931">
              <w:rPr>
                <w:rFonts w:cs="Arial"/>
                <w:sz w:val="17"/>
                <w:szCs w:val="17"/>
              </w:rPr>
              <w:t xml:space="preserve"> IVöB 2019)</w:t>
            </w:r>
            <w:r w:rsidR="00AC6283">
              <w:rPr>
                <w:rFonts w:cs="Arial"/>
                <w:sz w:val="17"/>
                <w:szCs w:val="17"/>
              </w:rPr>
              <w:t>?</w:t>
            </w:r>
          </w:p>
        </w:tc>
        <w:sdt>
          <w:sdtPr>
            <w:rPr>
              <w:rFonts w:cs="Arial"/>
              <w:sz w:val="16"/>
              <w:szCs w:val="16"/>
            </w:rPr>
            <w:alias w:val="Wählen Sie Ja oder Nein."/>
            <w:tag w:val="Wählen Sie Ja oder Nein."/>
            <w:id w:val="-341249784"/>
            <w:placeholder>
              <w:docPart w:val="281C0E83730241A3AF142F3C598116A1"/>
            </w:placeholder>
            <w:showingPlcHdr/>
            <w:comboBox>
              <w:listItem w:displayText="Ja" w:value="JA"/>
              <w:listItem w:displayText="Nein" w:value="Nein"/>
            </w:comboBox>
          </w:sdtPr>
          <w:sdtEndPr/>
          <w:sdtContent>
            <w:tc>
              <w:tcPr>
                <w:tcW w:w="993" w:type="dxa"/>
                <w:tcBorders>
                  <w:top w:val="single" w:sz="4" w:space="0" w:color="auto"/>
                  <w:left w:val="single" w:sz="4" w:space="0" w:color="auto"/>
                  <w:bottom w:val="single" w:sz="4" w:space="0" w:color="auto"/>
                  <w:right w:val="single" w:sz="4" w:space="0" w:color="auto"/>
                </w:tcBorders>
              </w:tcPr>
              <w:p w14:paraId="78D1FB63" w14:textId="1A348F3F" w:rsidR="00E20931" w:rsidRPr="00C70E2D" w:rsidRDefault="00C70E2D" w:rsidP="00126FF0">
                <w:pPr>
                  <w:tabs>
                    <w:tab w:val="left" w:pos="2552"/>
                    <w:tab w:val="right" w:pos="8789"/>
                  </w:tabs>
                  <w:spacing w:after="60"/>
                  <w:rPr>
                    <w:rFonts w:cs="Arial"/>
                    <w:sz w:val="16"/>
                    <w:szCs w:val="16"/>
                  </w:rPr>
                </w:pPr>
                <w:r w:rsidRPr="00C70E2D">
                  <w:rPr>
                    <w:rStyle w:val="Platzhaltertext"/>
                    <w:sz w:val="16"/>
                    <w:szCs w:val="16"/>
                  </w:rPr>
                  <w:t>Wählen Sie ein Element aus.</w:t>
                </w:r>
              </w:p>
            </w:tc>
          </w:sdtContent>
        </w:sdt>
      </w:tr>
      <w:tr w:rsidR="007D61FE" w:rsidRPr="00E64EB7" w14:paraId="10729536" w14:textId="77777777" w:rsidTr="007D61FE">
        <w:trPr>
          <w:trHeight w:val="309"/>
        </w:trPr>
        <w:tc>
          <w:tcPr>
            <w:tcW w:w="8647" w:type="dxa"/>
            <w:gridSpan w:val="2"/>
          </w:tcPr>
          <w:p w14:paraId="1CABDC3B" w14:textId="63E07184" w:rsidR="007D61FE" w:rsidRPr="007D61FE" w:rsidRDefault="00E20931" w:rsidP="007A16A7">
            <w:pPr>
              <w:pStyle w:val="FormularUntertitel"/>
            </w:pPr>
            <w:r>
              <w:t>E</w:t>
            </w:r>
            <w:r w:rsidR="009506ED">
              <w:t xml:space="preserve">. Finanzielle </w:t>
            </w:r>
            <w:r w:rsidR="000D177D">
              <w:t>Stabilität</w:t>
            </w:r>
            <w:r w:rsidR="007A16A7">
              <w:t xml:space="preserve"> </w:t>
            </w:r>
            <w:r w:rsidR="007A16A7" w:rsidRPr="007A16A7">
              <w:rPr>
                <w:bCs/>
              </w:rPr>
              <w:t xml:space="preserve">(Nachweise gemäss Ziff. </w:t>
            </w:r>
            <w:r w:rsidR="007A16A7">
              <w:rPr>
                <w:bCs/>
              </w:rPr>
              <w:t>3</w:t>
            </w:r>
            <w:r w:rsidR="007A16A7" w:rsidRPr="007A16A7">
              <w:rPr>
                <w:bCs/>
              </w:rPr>
              <w:t xml:space="preserve"> unten)</w:t>
            </w:r>
          </w:p>
        </w:tc>
        <w:tc>
          <w:tcPr>
            <w:tcW w:w="993" w:type="dxa"/>
          </w:tcPr>
          <w:p w14:paraId="2D39760D" w14:textId="6E76D062" w:rsidR="007D61FE" w:rsidRPr="00E64EB7" w:rsidRDefault="007D61FE" w:rsidP="00126FF0">
            <w:pPr>
              <w:tabs>
                <w:tab w:val="left" w:pos="2552"/>
                <w:tab w:val="right" w:pos="8789"/>
              </w:tabs>
              <w:jc w:val="center"/>
              <w:rPr>
                <w:rFonts w:cs="Arial"/>
                <w:sz w:val="17"/>
                <w:szCs w:val="17"/>
              </w:rPr>
            </w:pPr>
          </w:p>
        </w:tc>
      </w:tr>
      <w:tr w:rsidR="00126FF0" w:rsidRPr="007749D6" w14:paraId="6981BA18" w14:textId="77777777" w:rsidTr="007D61FE">
        <w:trPr>
          <w:trHeight w:hRule="exact" w:val="737"/>
        </w:trPr>
        <w:tc>
          <w:tcPr>
            <w:tcW w:w="559" w:type="dxa"/>
          </w:tcPr>
          <w:p w14:paraId="16D2ECD8" w14:textId="7EB5A5C6" w:rsidR="00126FF0" w:rsidRPr="00E64EB7" w:rsidRDefault="00940831" w:rsidP="00940831">
            <w:pPr>
              <w:tabs>
                <w:tab w:val="left" w:pos="2552"/>
                <w:tab w:val="right" w:pos="8789"/>
              </w:tabs>
              <w:spacing w:after="120"/>
              <w:rPr>
                <w:rFonts w:cs="Arial"/>
                <w:sz w:val="17"/>
                <w:szCs w:val="17"/>
              </w:rPr>
            </w:pPr>
            <w:r>
              <w:rPr>
                <w:rFonts w:cs="Arial"/>
                <w:sz w:val="17"/>
                <w:szCs w:val="17"/>
              </w:rPr>
              <w:t>12</w:t>
            </w:r>
            <w:r w:rsidR="00126FF0" w:rsidRPr="00E64EB7">
              <w:rPr>
                <w:rFonts w:cs="Arial"/>
                <w:sz w:val="17"/>
                <w:szCs w:val="17"/>
              </w:rPr>
              <w:t>.</w:t>
            </w:r>
          </w:p>
        </w:tc>
        <w:tc>
          <w:tcPr>
            <w:tcW w:w="8088" w:type="dxa"/>
            <w:tcBorders>
              <w:right w:val="single" w:sz="4" w:space="0" w:color="auto"/>
            </w:tcBorders>
          </w:tcPr>
          <w:p w14:paraId="34D4E519" w14:textId="6DBEBA82" w:rsidR="00126FF0" w:rsidRPr="00E64EB7" w:rsidRDefault="000D177D" w:rsidP="00546B98">
            <w:pPr>
              <w:tabs>
                <w:tab w:val="left" w:pos="2552"/>
                <w:tab w:val="right" w:pos="8789"/>
              </w:tabs>
              <w:rPr>
                <w:rFonts w:cs="Arial"/>
                <w:sz w:val="17"/>
                <w:szCs w:val="17"/>
              </w:rPr>
            </w:pPr>
            <w:r>
              <w:rPr>
                <w:rFonts w:cs="Arial"/>
                <w:sz w:val="17"/>
                <w:szCs w:val="17"/>
              </w:rPr>
              <w:t>Bestätigen Sie</w:t>
            </w:r>
            <w:r w:rsidR="00126FF0" w:rsidRPr="00E64EB7">
              <w:rPr>
                <w:rFonts w:cs="Arial"/>
                <w:sz w:val="17"/>
                <w:szCs w:val="17"/>
              </w:rPr>
              <w:t xml:space="preserve">, dass </w:t>
            </w:r>
            <w:r w:rsidR="00546B98">
              <w:rPr>
                <w:rFonts w:cs="Arial"/>
                <w:sz w:val="17"/>
                <w:szCs w:val="17"/>
              </w:rPr>
              <w:t xml:space="preserve">gegen Sie KEINE </w:t>
            </w:r>
            <w:r w:rsidR="002E1CF9">
              <w:rPr>
                <w:rFonts w:cs="Arial"/>
                <w:sz w:val="17"/>
                <w:szCs w:val="17"/>
              </w:rPr>
              <w:t xml:space="preserve">Pfändungs- oder Konkursverfahren </w:t>
            </w:r>
            <w:r w:rsidR="00546B98">
              <w:rPr>
                <w:rFonts w:cs="Arial"/>
                <w:sz w:val="17"/>
                <w:szCs w:val="17"/>
              </w:rPr>
              <w:t xml:space="preserve">hängig sind </w:t>
            </w:r>
            <w:r>
              <w:rPr>
                <w:rFonts w:cs="Arial"/>
                <w:sz w:val="17"/>
                <w:szCs w:val="17"/>
              </w:rPr>
              <w:t xml:space="preserve">und KEINE </w:t>
            </w:r>
            <w:r w:rsidR="00F36A63">
              <w:rPr>
                <w:rFonts w:cs="Arial"/>
                <w:sz w:val="17"/>
                <w:szCs w:val="17"/>
              </w:rPr>
              <w:t xml:space="preserve">nicht verjährten </w:t>
            </w:r>
            <w:r>
              <w:rPr>
                <w:rFonts w:cs="Arial"/>
                <w:sz w:val="17"/>
                <w:szCs w:val="17"/>
              </w:rPr>
              <w:t>Verlustscheine gegen Sie vorliegen</w:t>
            </w:r>
            <w:r w:rsidR="00126FF0" w:rsidRPr="00E64EB7">
              <w:rPr>
                <w:rFonts w:cs="Arial"/>
                <w:sz w:val="17"/>
                <w:szCs w:val="17"/>
              </w:rPr>
              <w:t>?</w:t>
            </w:r>
          </w:p>
        </w:tc>
        <w:sdt>
          <w:sdtPr>
            <w:rPr>
              <w:rFonts w:cs="Arial"/>
              <w:sz w:val="16"/>
              <w:szCs w:val="16"/>
            </w:rPr>
            <w:alias w:val="Wählen Sie Ja oder Nein."/>
            <w:tag w:val="Wählen Sie Ja oder Nein."/>
            <w:id w:val="1318617906"/>
            <w:placeholder>
              <w:docPart w:val="858B0EF160F84835ADB8D4C9D1566350"/>
            </w:placeholder>
            <w:showingPlcHdr/>
            <w:comboBox>
              <w:listItem w:displayText="Ja" w:value="JA"/>
              <w:listItem w:displayText="Nein" w:value="Nein"/>
            </w:comboBox>
          </w:sdtPr>
          <w:sdtEndPr/>
          <w:sdtContent>
            <w:tc>
              <w:tcPr>
                <w:tcW w:w="993" w:type="dxa"/>
                <w:tcBorders>
                  <w:top w:val="single" w:sz="4" w:space="0" w:color="auto"/>
                  <w:left w:val="single" w:sz="4" w:space="0" w:color="auto"/>
                  <w:bottom w:val="single" w:sz="4" w:space="0" w:color="auto"/>
                  <w:right w:val="single" w:sz="4" w:space="0" w:color="auto"/>
                </w:tcBorders>
              </w:tcPr>
              <w:p w14:paraId="6665C69F" w14:textId="2FE76063" w:rsidR="00126FF0" w:rsidRPr="00C70E2D" w:rsidRDefault="00C70E2D" w:rsidP="000428A3">
                <w:pPr>
                  <w:tabs>
                    <w:tab w:val="left" w:pos="2552"/>
                    <w:tab w:val="right" w:pos="8789"/>
                  </w:tabs>
                  <w:spacing w:after="60"/>
                  <w:rPr>
                    <w:rFonts w:cs="Arial"/>
                    <w:sz w:val="16"/>
                    <w:szCs w:val="16"/>
                  </w:rPr>
                </w:pPr>
                <w:r w:rsidRPr="00C70E2D">
                  <w:rPr>
                    <w:rStyle w:val="Platzhaltertext"/>
                    <w:sz w:val="16"/>
                    <w:szCs w:val="16"/>
                  </w:rPr>
                  <w:t>Wählen Sie ein Element aus.</w:t>
                </w:r>
              </w:p>
            </w:tc>
          </w:sdtContent>
        </w:sdt>
      </w:tr>
      <w:tr w:rsidR="00546B98" w:rsidRPr="007749D6" w14:paraId="0CFE1FB5" w14:textId="77777777" w:rsidTr="00F662CB">
        <w:trPr>
          <w:trHeight w:val="309"/>
        </w:trPr>
        <w:tc>
          <w:tcPr>
            <w:tcW w:w="8647" w:type="dxa"/>
            <w:gridSpan w:val="2"/>
          </w:tcPr>
          <w:p w14:paraId="5EA641E5" w14:textId="68A946F3" w:rsidR="00546B98" w:rsidRDefault="00E20931" w:rsidP="005F546D">
            <w:pPr>
              <w:pStyle w:val="FormularUntertitel"/>
            </w:pPr>
            <w:r>
              <w:t>F</w:t>
            </w:r>
            <w:r w:rsidR="00546B98" w:rsidRPr="00546B98">
              <w:t>. Korruption</w:t>
            </w:r>
            <w:r w:rsidR="00546B98">
              <w:t xml:space="preserve"> und </w:t>
            </w:r>
            <w:r w:rsidR="005F546D">
              <w:t>Wettbewerbsbeschränkungen</w:t>
            </w:r>
          </w:p>
        </w:tc>
        <w:tc>
          <w:tcPr>
            <w:tcW w:w="993" w:type="dxa"/>
            <w:tcBorders>
              <w:top w:val="single" w:sz="4" w:space="0" w:color="auto"/>
              <w:bottom w:val="single" w:sz="4" w:space="0" w:color="auto"/>
            </w:tcBorders>
          </w:tcPr>
          <w:p w14:paraId="2B3AE208" w14:textId="77777777" w:rsidR="00546B98" w:rsidRDefault="00546B98" w:rsidP="000428A3">
            <w:pPr>
              <w:tabs>
                <w:tab w:val="left" w:pos="2552"/>
                <w:tab w:val="right" w:pos="8789"/>
              </w:tabs>
              <w:rPr>
                <w:rFonts w:cs="Arial"/>
                <w:sz w:val="20"/>
              </w:rPr>
            </w:pPr>
          </w:p>
        </w:tc>
      </w:tr>
      <w:tr w:rsidR="00546B98" w:rsidRPr="007749D6" w14:paraId="5E62F0F6" w14:textId="77777777" w:rsidTr="005F546D">
        <w:trPr>
          <w:trHeight w:hRule="exact" w:val="834"/>
        </w:trPr>
        <w:tc>
          <w:tcPr>
            <w:tcW w:w="559" w:type="dxa"/>
          </w:tcPr>
          <w:p w14:paraId="4EA65BF1" w14:textId="17A2EB9C" w:rsidR="00546B98" w:rsidRPr="00E64EB7" w:rsidRDefault="00E20931" w:rsidP="00940831">
            <w:pPr>
              <w:tabs>
                <w:tab w:val="left" w:pos="2552"/>
                <w:tab w:val="right" w:pos="8789"/>
              </w:tabs>
              <w:spacing w:after="120"/>
              <w:rPr>
                <w:rFonts w:cs="Arial"/>
                <w:sz w:val="17"/>
                <w:szCs w:val="17"/>
              </w:rPr>
            </w:pPr>
            <w:r>
              <w:rPr>
                <w:rFonts w:cs="Arial"/>
                <w:sz w:val="17"/>
                <w:szCs w:val="17"/>
              </w:rPr>
              <w:t>1</w:t>
            </w:r>
            <w:r w:rsidR="00940831">
              <w:rPr>
                <w:rFonts w:cs="Arial"/>
                <w:sz w:val="17"/>
                <w:szCs w:val="17"/>
              </w:rPr>
              <w:t>3</w:t>
            </w:r>
            <w:r w:rsidR="00546B98" w:rsidRPr="00E64EB7">
              <w:rPr>
                <w:rFonts w:cs="Arial"/>
                <w:sz w:val="17"/>
                <w:szCs w:val="17"/>
              </w:rPr>
              <w:t>.</w:t>
            </w:r>
            <w:r w:rsidR="001363EC">
              <w:rPr>
                <w:rFonts w:cs="Arial"/>
                <w:sz w:val="17"/>
                <w:szCs w:val="17"/>
              </w:rPr>
              <w:t>1</w:t>
            </w:r>
          </w:p>
        </w:tc>
        <w:tc>
          <w:tcPr>
            <w:tcW w:w="8088" w:type="dxa"/>
            <w:tcBorders>
              <w:right w:val="single" w:sz="4" w:space="0" w:color="auto"/>
            </w:tcBorders>
          </w:tcPr>
          <w:p w14:paraId="5F2219DF" w14:textId="72B38A01" w:rsidR="00546B98" w:rsidRPr="00E64EB7" w:rsidRDefault="00546B98" w:rsidP="001363EC">
            <w:pPr>
              <w:tabs>
                <w:tab w:val="left" w:pos="2552"/>
                <w:tab w:val="right" w:pos="8789"/>
              </w:tabs>
              <w:rPr>
                <w:rFonts w:cs="Arial"/>
                <w:sz w:val="17"/>
                <w:szCs w:val="17"/>
              </w:rPr>
            </w:pPr>
            <w:r>
              <w:rPr>
                <w:rFonts w:cs="Arial"/>
                <w:sz w:val="17"/>
                <w:szCs w:val="17"/>
              </w:rPr>
              <w:t>Bestätigen Sie</w:t>
            </w:r>
            <w:r w:rsidRPr="00E64EB7">
              <w:rPr>
                <w:rFonts w:cs="Arial"/>
                <w:sz w:val="17"/>
                <w:szCs w:val="17"/>
              </w:rPr>
              <w:t xml:space="preserve">, dass </w:t>
            </w:r>
            <w:r w:rsidR="009C480C">
              <w:rPr>
                <w:rFonts w:cs="Arial"/>
                <w:sz w:val="17"/>
                <w:szCs w:val="17"/>
              </w:rPr>
              <w:t>gegen Sie KEINE</w:t>
            </w:r>
            <w:r>
              <w:rPr>
                <w:rFonts w:cs="Arial"/>
                <w:sz w:val="17"/>
                <w:szCs w:val="17"/>
              </w:rPr>
              <w:t xml:space="preserve"> Verfahren wegen Korruption</w:t>
            </w:r>
            <w:r w:rsidR="009C480C">
              <w:rPr>
                <w:rFonts w:cs="Arial"/>
                <w:sz w:val="17"/>
                <w:szCs w:val="17"/>
              </w:rPr>
              <w:t>, unlauterem Wettbewerb</w:t>
            </w:r>
            <w:r>
              <w:rPr>
                <w:rFonts w:cs="Arial"/>
                <w:sz w:val="17"/>
                <w:szCs w:val="17"/>
              </w:rPr>
              <w:t xml:space="preserve"> oder</w:t>
            </w:r>
            <w:r w:rsidR="009C480C">
              <w:rPr>
                <w:rFonts w:cs="Arial"/>
                <w:sz w:val="17"/>
                <w:szCs w:val="17"/>
              </w:rPr>
              <w:t xml:space="preserve"> </w:t>
            </w:r>
            <w:r w:rsidR="005F546D">
              <w:rPr>
                <w:rFonts w:cs="Arial"/>
                <w:sz w:val="17"/>
                <w:szCs w:val="17"/>
              </w:rPr>
              <w:t xml:space="preserve">unzulässigen Wettbewerbsbeschränkungen </w:t>
            </w:r>
            <w:r>
              <w:rPr>
                <w:rFonts w:cs="Arial"/>
                <w:sz w:val="17"/>
                <w:szCs w:val="17"/>
              </w:rPr>
              <w:t>hängig sind</w:t>
            </w:r>
            <w:r w:rsidR="001363EC">
              <w:rPr>
                <w:rFonts w:cs="Arial"/>
                <w:sz w:val="17"/>
                <w:szCs w:val="17"/>
              </w:rPr>
              <w:t>?</w:t>
            </w:r>
          </w:p>
        </w:tc>
        <w:sdt>
          <w:sdtPr>
            <w:rPr>
              <w:rFonts w:cs="Arial"/>
              <w:sz w:val="20"/>
            </w:rPr>
            <w:id w:val="-1138722623"/>
            <w:placeholder>
              <w:docPart w:val="EFAD7EA88E8841BC946B293FB34DB7F5"/>
            </w:placeholder>
            <w:showingPlcHdr/>
            <w:comboBox>
              <w:listItem w:displayText="Ja" w:value="JA"/>
              <w:listItem w:displayText="Nein" w:value="Nein"/>
            </w:comboBox>
          </w:sdtPr>
          <w:sdtEndPr/>
          <w:sdtContent>
            <w:tc>
              <w:tcPr>
                <w:tcW w:w="993" w:type="dxa"/>
                <w:tcBorders>
                  <w:top w:val="single" w:sz="4" w:space="0" w:color="auto"/>
                  <w:left w:val="single" w:sz="4" w:space="0" w:color="auto"/>
                  <w:bottom w:val="single" w:sz="4" w:space="0" w:color="auto"/>
                  <w:right w:val="single" w:sz="4" w:space="0" w:color="auto"/>
                </w:tcBorders>
              </w:tcPr>
              <w:p w14:paraId="3A475A60" w14:textId="77C71E68" w:rsidR="00546B98" w:rsidRPr="007749D6" w:rsidRDefault="00C70E2D" w:rsidP="00415628">
                <w:pPr>
                  <w:tabs>
                    <w:tab w:val="left" w:pos="2552"/>
                    <w:tab w:val="right" w:pos="8789"/>
                  </w:tabs>
                  <w:spacing w:after="60"/>
                  <w:rPr>
                    <w:rFonts w:cs="Arial"/>
                    <w:sz w:val="20"/>
                  </w:rPr>
                </w:pPr>
                <w:r w:rsidRPr="00C70E2D">
                  <w:rPr>
                    <w:rStyle w:val="Platzhaltertext"/>
                    <w:sz w:val="16"/>
                    <w:szCs w:val="16"/>
                  </w:rPr>
                  <w:t>Wählen Sie ein Element aus.</w:t>
                </w:r>
              </w:p>
            </w:tc>
          </w:sdtContent>
        </w:sdt>
      </w:tr>
      <w:tr w:rsidR="001363EC" w:rsidRPr="007749D6" w14:paraId="5BBB7BD5" w14:textId="77777777" w:rsidTr="005F546D">
        <w:trPr>
          <w:trHeight w:hRule="exact" w:val="834"/>
        </w:trPr>
        <w:tc>
          <w:tcPr>
            <w:tcW w:w="559" w:type="dxa"/>
          </w:tcPr>
          <w:p w14:paraId="47AED6AC" w14:textId="02908394" w:rsidR="001363EC" w:rsidRDefault="001363EC" w:rsidP="00940831">
            <w:pPr>
              <w:tabs>
                <w:tab w:val="left" w:pos="2552"/>
                <w:tab w:val="right" w:pos="8789"/>
              </w:tabs>
              <w:spacing w:after="120"/>
              <w:rPr>
                <w:rFonts w:cs="Arial"/>
                <w:sz w:val="17"/>
                <w:szCs w:val="17"/>
              </w:rPr>
            </w:pPr>
            <w:r>
              <w:rPr>
                <w:rFonts w:cs="Arial"/>
                <w:sz w:val="17"/>
                <w:szCs w:val="17"/>
              </w:rPr>
              <w:t>13.2</w:t>
            </w:r>
          </w:p>
        </w:tc>
        <w:tc>
          <w:tcPr>
            <w:tcW w:w="8088" w:type="dxa"/>
            <w:tcBorders>
              <w:right w:val="single" w:sz="4" w:space="0" w:color="auto"/>
            </w:tcBorders>
          </w:tcPr>
          <w:p w14:paraId="196E5E83" w14:textId="2EAF220B" w:rsidR="001363EC" w:rsidRDefault="001363EC" w:rsidP="001363EC">
            <w:pPr>
              <w:tabs>
                <w:tab w:val="left" w:pos="2552"/>
                <w:tab w:val="right" w:pos="8789"/>
              </w:tabs>
              <w:rPr>
                <w:rFonts w:cs="Arial"/>
                <w:sz w:val="17"/>
                <w:szCs w:val="17"/>
              </w:rPr>
            </w:pPr>
            <w:r>
              <w:rPr>
                <w:rFonts w:cs="Arial"/>
                <w:sz w:val="17"/>
                <w:szCs w:val="17"/>
              </w:rPr>
              <w:t>Bestätigen Sie</w:t>
            </w:r>
            <w:r w:rsidRPr="00E64EB7">
              <w:rPr>
                <w:rFonts w:cs="Arial"/>
                <w:sz w:val="17"/>
                <w:szCs w:val="17"/>
              </w:rPr>
              <w:t xml:space="preserve">, dass </w:t>
            </w:r>
            <w:r>
              <w:rPr>
                <w:rFonts w:cs="Arial"/>
                <w:sz w:val="17"/>
                <w:szCs w:val="17"/>
              </w:rPr>
              <w:t>gegen Sie KEINE Verurteilungen aus den in Ziff. 13.1 genannten Gründen vorliegen?</w:t>
            </w:r>
          </w:p>
        </w:tc>
        <w:sdt>
          <w:sdtPr>
            <w:rPr>
              <w:rFonts w:cs="Arial"/>
              <w:sz w:val="20"/>
            </w:rPr>
            <w:id w:val="877135939"/>
            <w:placeholder>
              <w:docPart w:val="8FF9B0CD826E42A9A1D01D01C18460C2"/>
            </w:placeholder>
            <w:showingPlcHdr/>
            <w:comboBox>
              <w:listItem w:displayText="Ja" w:value="JA"/>
              <w:listItem w:displayText="Nein" w:value="Nein"/>
            </w:comboBox>
          </w:sdtPr>
          <w:sdtEndPr/>
          <w:sdtContent>
            <w:tc>
              <w:tcPr>
                <w:tcW w:w="993" w:type="dxa"/>
                <w:tcBorders>
                  <w:top w:val="single" w:sz="4" w:space="0" w:color="auto"/>
                  <w:left w:val="single" w:sz="4" w:space="0" w:color="auto"/>
                  <w:bottom w:val="single" w:sz="4" w:space="0" w:color="auto"/>
                  <w:right w:val="single" w:sz="4" w:space="0" w:color="auto"/>
                </w:tcBorders>
              </w:tcPr>
              <w:p w14:paraId="3A2C9777" w14:textId="1C81BD9F" w:rsidR="001363EC" w:rsidRPr="007749D6" w:rsidRDefault="00C70E2D" w:rsidP="00415628">
                <w:pPr>
                  <w:tabs>
                    <w:tab w:val="left" w:pos="2552"/>
                    <w:tab w:val="right" w:pos="8789"/>
                  </w:tabs>
                  <w:spacing w:after="60"/>
                  <w:rPr>
                    <w:rFonts w:cs="Arial"/>
                    <w:sz w:val="20"/>
                  </w:rPr>
                </w:pPr>
                <w:r w:rsidRPr="00C70E2D">
                  <w:rPr>
                    <w:rStyle w:val="Platzhaltertext"/>
                    <w:sz w:val="16"/>
                    <w:szCs w:val="16"/>
                  </w:rPr>
                  <w:t>Wählen Sie ein Element aus.</w:t>
                </w:r>
              </w:p>
            </w:tc>
          </w:sdtContent>
        </w:sdt>
      </w:tr>
    </w:tbl>
    <w:p w14:paraId="74D27D44" w14:textId="77777777" w:rsidR="00B7523A" w:rsidRDefault="00B7523A" w:rsidP="00E64EB7">
      <w:pPr>
        <w:pStyle w:val="FormularUntertitel"/>
      </w:pPr>
    </w:p>
    <w:p w14:paraId="755F26BC" w14:textId="2A568FFD" w:rsidR="00E1594E" w:rsidRDefault="00E20931" w:rsidP="00E64EB7">
      <w:pPr>
        <w:pStyle w:val="FormularUntertitel"/>
      </w:pPr>
      <w:r>
        <w:t>G</w:t>
      </w:r>
      <w:r w:rsidR="007A16A7">
        <w:t xml:space="preserve">. </w:t>
      </w:r>
      <w:r w:rsidR="00E64EB7">
        <w:t>Nachweise</w:t>
      </w:r>
    </w:p>
    <w:p w14:paraId="5E5DEB36" w14:textId="3CCAB754" w:rsidR="00E64EB7" w:rsidRDefault="00E64EB7" w:rsidP="00E64EB7">
      <w:pPr>
        <w:pBdr>
          <w:top w:val="single" w:sz="4" w:space="2" w:color="auto"/>
          <w:left w:val="single" w:sz="4" w:space="4" w:color="auto"/>
          <w:bottom w:val="single" w:sz="4" w:space="1" w:color="auto"/>
          <w:right w:val="single" w:sz="4" w:space="4" w:color="auto"/>
        </w:pBdr>
        <w:spacing w:after="120"/>
        <w:rPr>
          <w:rFonts w:cs="Arial"/>
          <w:sz w:val="17"/>
          <w:szCs w:val="17"/>
        </w:rPr>
      </w:pPr>
      <w:r w:rsidRPr="00E64EB7">
        <w:rPr>
          <w:rFonts w:cs="Arial"/>
          <w:sz w:val="17"/>
          <w:szCs w:val="17"/>
        </w:rPr>
        <w:t>Die Unterzeichnenden beweisen die Richtigkeit der obigen Angaben mit folgenden schriftlichen Nachweisen:</w:t>
      </w:r>
    </w:p>
    <w:p w14:paraId="0C12A687" w14:textId="1C56362F" w:rsidR="009C480C" w:rsidRPr="009C480C" w:rsidRDefault="009C480C" w:rsidP="007255EE">
      <w:pPr>
        <w:pBdr>
          <w:top w:val="single" w:sz="4" w:space="2" w:color="auto"/>
          <w:left w:val="single" w:sz="4" w:space="4" w:color="auto"/>
          <w:bottom w:val="single" w:sz="4" w:space="1" w:color="auto"/>
          <w:right w:val="single" w:sz="4" w:space="4" w:color="auto"/>
        </w:pBdr>
        <w:rPr>
          <w:rFonts w:cs="Arial"/>
          <w:b/>
          <w:sz w:val="17"/>
          <w:szCs w:val="17"/>
        </w:rPr>
      </w:pPr>
      <w:r w:rsidRPr="009C480C">
        <w:rPr>
          <w:rFonts w:cs="Arial"/>
          <w:b/>
          <w:sz w:val="17"/>
          <w:szCs w:val="17"/>
        </w:rPr>
        <w:t>1. Arbeitsschutzbestimmungen und Arbeitsbedingungen</w:t>
      </w:r>
    </w:p>
    <w:p w14:paraId="54156CA1" w14:textId="28F15653" w:rsidR="00E64EB7" w:rsidRPr="00E64EB7" w:rsidRDefault="002E1CF9" w:rsidP="007A16A7">
      <w:pPr>
        <w:numPr>
          <w:ilvl w:val="0"/>
          <w:numId w:val="30"/>
        </w:numPr>
        <w:pBdr>
          <w:top w:val="single" w:sz="4" w:space="2" w:color="auto"/>
          <w:left w:val="single" w:sz="4" w:space="4" w:color="auto"/>
          <w:bottom w:val="single" w:sz="4" w:space="1" w:color="auto"/>
          <w:right w:val="single" w:sz="4" w:space="4" w:color="auto"/>
        </w:pBdr>
        <w:spacing w:line="240" w:lineRule="auto"/>
        <w:rPr>
          <w:rFonts w:cs="Arial"/>
          <w:sz w:val="17"/>
          <w:szCs w:val="17"/>
          <w:u w:val="single"/>
        </w:rPr>
      </w:pPr>
      <w:r w:rsidRPr="007A16A7">
        <w:rPr>
          <w:rFonts w:cs="Arial"/>
          <w:sz w:val="17"/>
          <w:szCs w:val="17"/>
          <w:u w:val="single"/>
        </w:rPr>
        <w:t>Bei Branchen mit GAV</w:t>
      </w:r>
      <w:r>
        <w:rPr>
          <w:rFonts w:cs="Arial"/>
          <w:sz w:val="17"/>
          <w:szCs w:val="17"/>
        </w:rPr>
        <w:t xml:space="preserve">: GAV-Bescheinigung der ISAB oder </w:t>
      </w:r>
      <w:r w:rsidR="00E64EB7" w:rsidRPr="00E64EB7">
        <w:rPr>
          <w:rFonts w:cs="Arial"/>
          <w:sz w:val="17"/>
          <w:szCs w:val="17"/>
        </w:rPr>
        <w:t xml:space="preserve">der paritätischen Berufskommission bezüglich Einhaltung des Gesamtarbeitsvertrags </w:t>
      </w:r>
    </w:p>
    <w:p w14:paraId="0C4D6EDD" w14:textId="46AE6A93" w:rsidR="00A12566" w:rsidRPr="00E20931" w:rsidRDefault="009C480C" w:rsidP="00E754A7">
      <w:pPr>
        <w:numPr>
          <w:ilvl w:val="0"/>
          <w:numId w:val="30"/>
        </w:numPr>
        <w:pBdr>
          <w:top w:val="single" w:sz="4" w:space="2" w:color="auto"/>
          <w:left w:val="single" w:sz="4" w:space="4" w:color="auto"/>
          <w:bottom w:val="single" w:sz="4" w:space="1" w:color="auto"/>
          <w:right w:val="single" w:sz="4" w:space="4" w:color="auto"/>
        </w:pBdr>
        <w:tabs>
          <w:tab w:val="clear" w:pos="284"/>
        </w:tabs>
        <w:spacing w:line="240" w:lineRule="auto"/>
        <w:rPr>
          <w:rFonts w:cs="Arial"/>
          <w:sz w:val="17"/>
          <w:szCs w:val="17"/>
        </w:rPr>
      </w:pPr>
      <w:r w:rsidRPr="00E20931">
        <w:rPr>
          <w:rFonts w:cs="Arial"/>
          <w:sz w:val="17"/>
          <w:szCs w:val="17"/>
          <w:u w:val="single"/>
        </w:rPr>
        <w:t>Unternehmen über 100 Mitarbeitende</w:t>
      </w:r>
      <w:r w:rsidRPr="00E20931">
        <w:rPr>
          <w:rFonts w:cs="Arial"/>
          <w:sz w:val="17"/>
          <w:szCs w:val="17"/>
        </w:rPr>
        <w:t xml:space="preserve">: </w:t>
      </w:r>
      <w:r w:rsidR="00E20931">
        <w:rPr>
          <w:rFonts w:cs="Arial"/>
          <w:sz w:val="17"/>
          <w:szCs w:val="17"/>
        </w:rPr>
        <w:br/>
        <w:t xml:space="preserve">- </w:t>
      </w:r>
      <w:r w:rsidR="00A12566" w:rsidRPr="00E20931">
        <w:rPr>
          <w:rFonts w:cs="Arial"/>
          <w:sz w:val="17"/>
          <w:szCs w:val="17"/>
        </w:rPr>
        <w:t xml:space="preserve">Lohngleichheitsanalyse gemäss Art. 13a ff. </w:t>
      </w:r>
      <w:hyperlink r:id="rId17" w:anchor="art_13_a" w:history="1">
        <w:r w:rsidR="00A12566" w:rsidRPr="00E20931">
          <w:rPr>
            <w:rStyle w:val="Hyperlink"/>
            <w:rFonts w:cs="Arial"/>
            <w:sz w:val="17"/>
            <w:szCs w:val="17"/>
          </w:rPr>
          <w:t>Gleichstellungsgesetz</w:t>
        </w:r>
      </w:hyperlink>
      <w:r w:rsidR="00A12566" w:rsidRPr="00E20931">
        <w:rPr>
          <w:rFonts w:cs="Arial"/>
          <w:sz w:val="17"/>
          <w:szCs w:val="17"/>
        </w:rPr>
        <w:t xml:space="preserve"> (GlG), und wenn gemäss Art. 13d GlG die Überprüfung der Lohngleichheitsanalyse erforderlich ist, der Bericht der unabhängigen Stelle dar</w:t>
      </w:r>
      <w:r w:rsidR="00E20931">
        <w:rPr>
          <w:rFonts w:cs="Arial"/>
          <w:sz w:val="17"/>
          <w:szCs w:val="17"/>
        </w:rPr>
        <w:t xml:space="preserve">über. </w:t>
      </w:r>
      <w:r w:rsidR="00E20931">
        <w:rPr>
          <w:rFonts w:cs="Arial"/>
          <w:sz w:val="17"/>
          <w:szCs w:val="17"/>
        </w:rPr>
        <w:br/>
        <w:t>- O</w:t>
      </w:r>
      <w:r w:rsidR="00A12566" w:rsidRPr="00E20931">
        <w:rPr>
          <w:rFonts w:cs="Arial"/>
          <w:sz w:val="17"/>
          <w:szCs w:val="17"/>
        </w:rPr>
        <w:t>der</w:t>
      </w:r>
      <w:r w:rsidR="00E20931">
        <w:rPr>
          <w:rFonts w:cs="Arial"/>
          <w:sz w:val="17"/>
          <w:szCs w:val="17"/>
        </w:rPr>
        <w:t>:</w:t>
      </w:r>
      <w:r w:rsidR="00A12566" w:rsidRPr="00E20931">
        <w:rPr>
          <w:rFonts w:cs="Arial"/>
          <w:sz w:val="17"/>
          <w:szCs w:val="17"/>
        </w:rPr>
        <w:t xml:space="preserve"> Kontrollbestätigung einer staatlichen Stelle gemäss Art. 13b GlG.</w:t>
      </w:r>
    </w:p>
    <w:p w14:paraId="4C86BA7D" w14:textId="6CD6ECF5" w:rsidR="007A16A7" w:rsidRPr="007A16A7" w:rsidRDefault="007A16A7" w:rsidP="00E20931">
      <w:pPr>
        <w:pBdr>
          <w:top w:val="single" w:sz="4" w:space="2" w:color="auto"/>
          <w:left w:val="single" w:sz="4" w:space="4" w:color="auto"/>
          <w:bottom w:val="single" w:sz="4" w:space="1" w:color="auto"/>
          <w:right w:val="single" w:sz="4" w:space="4" w:color="auto"/>
        </w:pBdr>
        <w:rPr>
          <w:rFonts w:cs="Arial"/>
          <w:b/>
          <w:sz w:val="17"/>
          <w:szCs w:val="17"/>
        </w:rPr>
      </w:pPr>
      <w:r>
        <w:rPr>
          <w:rFonts w:cs="Arial"/>
          <w:b/>
          <w:sz w:val="17"/>
          <w:szCs w:val="17"/>
        </w:rPr>
        <w:t xml:space="preserve">2. </w:t>
      </w:r>
      <w:r w:rsidRPr="007A16A7">
        <w:rPr>
          <w:rFonts w:cs="Arial"/>
          <w:b/>
          <w:sz w:val="17"/>
          <w:szCs w:val="17"/>
        </w:rPr>
        <w:t>Sozialversicherungsbeiträge und Steuerpflicht</w:t>
      </w:r>
    </w:p>
    <w:p w14:paraId="5EADA0A0" w14:textId="0BF70718" w:rsidR="00E64EB7" w:rsidRPr="00E64EB7" w:rsidRDefault="002E1CF9" w:rsidP="007A16A7">
      <w:pPr>
        <w:numPr>
          <w:ilvl w:val="0"/>
          <w:numId w:val="31"/>
        </w:numPr>
        <w:pBdr>
          <w:top w:val="single" w:sz="4" w:space="2" w:color="auto"/>
          <w:left w:val="single" w:sz="4" w:space="4" w:color="auto"/>
          <w:bottom w:val="single" w:sz="4" w:space="1" w:color="auto"/>
          <w:right w:val="single" w:sz="4" w:space="4" w:color="auto"/>
        </w:pBdr>
        <w:spacing w:line="240" w:lineRule="auto"/>
        <w:rPr>
          <w:rFonts w:cs="Arial"/>
          <w:sz w:val="17"/>
          <w:szCs w:val="17"/>
        </w:rPr>
      </w:pPr>
      <w:r>
        <w:rPr>
          <w:rFonts w:cs="Arial"/>
          <w:sz w:val="17"/>
          <w:szCs w:val="17"/>
        </w:rPr>
        <w:t xml:space="preserve">Bestätigung </w:t>
      </w:r>
      <w:r w:rsidR="00E64EB7" w:rsidRPr="00E64EB7">
        <w:rPr>
          <w:rFonts w:cs="Arial"/>
          <w:sz w:val="17"/>
          <w:szCs w:val="17"/>
        </w:rPr>
        <w:t>der Steuerbehörde am Geschäftssitz bezüglich Bezahlung aller geschuldeten Steuern (Gemeinde-, Kantons- und Bundessteuern).</w:t>
      </w:r>
    </w:p>
    <w:p w14:paraId="45F80220" w14:textId="2274AF36" w:rsidR="00E64EB7" w:rsidRPr="00E64EB7" w:rsidRDefault="002E1CF9" w:rsidP="007A16A7">
      <w:pPr>
        <w:numPr>
          <w:ilvl w:val="0"/>
          <w:numId w:val="31"/>
        </w:numPr>
        <w:pBdr>
          <w:top w:val="single" w:sz="4" w:space="2" w:color="auto"/>
          <w:left w:val="single" w:sz="4" w:space="4" w:color="auto"/>
          <w:bottom w:val="single" w:sz="4" w:space="1" w:color="auto"/>
          <w:right w:val="single" w:sz="4" w:space="4" w:color="auto"/>
        </w:pBdr>
        <w:spacing w:line="240" w:lineRule="auto"/>
        <w:rPr>
          <w:rFonts w:cs="Arial"/>
          <w:sz w:val="17"/>
          <w:szCs w:val="17"/>
        </w:rPr>
      </w:pPr>
      <w:r>
        <w:rPr>
          <w:rFonts w:cs="Arial"/>
          <w:sz w:val="17"/>
          <w:szCs w:val="17"/>
        </w:rPr>
        <w:t xml:space="preserve">Bestätigung </w:t>
      </w:r>
      <w:r w:rsidR="00E64EB7" w:rsidRPr="00E64EB7">
        <w:rPr>
          <w:rFonts w:cs="Arial"/>
          <w:sz w:val="17"/>
          <w:szCs w:val="17"/>
        </w:rPr>
        <w:t>der Mehrwertsteuerbehörde bezüglich Bezahlung der geschuldeten Mehrwertsteuer</w:t>
      </w:r>
    </w:p>
    <w:p w14:paraId="567663F5" w14:textId="6641AFFE" w:rsidR="00E64EB7" w:rsidRPr="00E64EB7" w:rsidRDefault="002E1CF9" w:rsidP="007A16A7">
      <w:pPr>
        <w:numPr>
          <w:ilvl w:val="0"/>
          <w:numId w:val="31"/>
        </w:numPr>
        <w:pBdr>
          <w:top w:val="single" w:sz="4" w:space="2" w:color="auto"/>
          <w:left w:val="single" w:sz="4" w:space="4" w:color="auto"/>
          <w:bottom w:val="single" w:sz="4" w:space="1" w:color="auto"/>
          <w:right w:val="single" w:sz="4" w:space="4" w:color="auto"/>
        </w:pBdr>
        <w:spacing w:line="240" w:lineRule="auto"/>
        <w:rPr>
          <w:rFonts w:cs="Arial"/>
          <w:sz w:val="17"/>
          <w:szCs w:val="17"/>
        </w:rPr>
      </w:pPr>
      <w:r>
        <w:rPr>
          <w:rFonts w:cs="Arial"/>
          <w:sz w:val="17"/>
          <w:szCs w:val="17"/>
        </w:rPr>
        <w:t xml:space="preserve">Bestätigung </w:t>
      </w:r>
      <w:r w:rsidR="00E64EB7" w:rsidRPr="00E64EB7">
        <w:rPr>
          <w:rFonts w:cs="Arial"/>
          <w:sz w:val="17"/>
          <w:szCs w:val="17"/>
        </w:rPr>
        <w:t>der AHV-Ausgleichskasse bezüglich Bezahlung der geschuldeten AHV-, IV-, EO-</w:t>
      </w:r>
      <w:r w:rsidR="00B520A9">
        <w:rPr>
          <w:rFonts w:cs="Arial"/>
          <w:sz w:val="17"/>
          <w:szCs w:val="17"/>
        </w:rPr>
        <w:t xml:space="preserve">, </w:t>
      </w:r>
      <w:r w:rsidR="00E64EB7" w:rsidRPr="00E64EB7">
        <w:rPr>
          <w:rFonts w:cs="Arial"/>
          <w:sz w:val="17"/>
          <w:szCs w:val="17"/>
        </w:rPr>
        <w:t>ALV-</w:t>
      </w:r>
      <w:r w:rsidR="00B520A9">
        <w:rPr>
          <w:rFonts w:cs="Arial"/>
          <w:sz w:val="17"/>
          <w:szCs w:val="17"/>
        </w:rPr>
        <w:t xml:space="preserve"> und FAK-</w:t>
      </w:r>
      <w:r w:rsidR="00E64EB7" w:rsidRPr="00E64EB7">
        <w:rPr>
          <w:rFonts w:cs="Arial"/>
          <w:sz w:val="17"/>
          <w:szCs w:val="17"/>
        </w:rPr>
        <w:t>Beiträge</w:t>
      </w:r>
    </w:p>
    <w:p w14:paraId="16E5A225" w14:textId="40EB532C" w:rsidR="00E64EB7" w:rsidRDefault="002E1CF9" w:rsidP="007A16A7">
      <w:pPr>
        <w:numPr>
          <w:ilvl w:val="0"/>
          <w:numId w:val="31"/>
        </w:numPr>
        <w:pBdr>
          <w:top w:val="single" w:sz="4" w:space="2" w:color="auto"/>
          <w:left w:val="single" w:sz="4" w:space="4" w:color="auto"/>
          <w:bottom w:val="single" w:sz="4" w:space="1" w:color="auto"/>
          <w:right w:val="single" w:sz="4" w:space="4" w:color="auto"/>
        </w:pBdr>
        <w:spacing w:line="240" w:lineRule="auto"/>
        <w:rPr>
          <w:rFonts w:cs="Arial"/>
          <w:sz w:val="17"/>
          <w:szCs w:val="17"/>
        </w:rPr>
      </w:pPr>
      <w:r>
        <w:rPr>
          <w:rFonts w:cs="Arial"/>
          <w:sz w:val="17"/>
          <w:szCs w:val="17"/>
        </w:rPr>
        <w:t xml:space="preserve">Bestätigung </w:t>
      </w:r>
      <w:r w:rsidR="00E64EB7" w:rsidRPr="00E64EB7">
        <w:rPr>
          <w:rFonts w:cs="Arial"/>
          <w:sz w:val="17"/>
          <w:szCs w:val="17"/>
        </w:rPr>
        <w:t>der Pensionskasse (geschuldete BVG-Beiträge der Arbeitnehmenden)</w:t>
      </w:r>
    </w:p>
    <w:p w14:paraId="039F0DA4" w14:textId="77777777" w:rsidR="007A16A7" w:rsidRPr="00E64EB7" w:rsidRDefault="007A16A7" w:rsidP="007A16A7">
      <w:pPr>
        <w:numPr>
          <w:ilvl w:val="0"/>
          <w:numId w:val="31"/>
        </w:numPr>
        <w:pBdr>
          <w:top w:val="single" w:sz="4" w:space="2" w:color="auto"/>
          <w:left w:val="single" w:sz="4" w:space="4" w:color="auto"/>
          <w:bottom w:val="single" w:sz="4" w:space="1" w:color="auto"/>
          <w:right w:val="single" w:sz="4" w:space="4" w:color="auto"/>
        </w:pBdr>
        <w:spacing w:line="240" w:lineRule="auto"/>
        <w:rPr>
          <w:rFonts w:cs="Arial"/>
          <w:sz w:val="17"/>
          <w:szCs w:val="17"/>
        </w:rPr>
      </w:pPr>
      <w:r>
        <w:rPr>
          <w:rFonts w:cs="Arial"/>
          <w:sz w:val="17"/>
          <w:szCs w:val="17"/>
        </w:rPr>
        <w:t xml:space="preserve">Bestätigung </w:t>
      </w:r>
      <w:r w:rsidRPr="00E64EB7">
        <w:rPr>
          <w:rFonts w:cs="Arial"/>
          <w:sz w:val="17"/>
          <w:szCs w:val="17"/>
        </w:rPr>
        <w:t>der Suva (oder einer anderen Versicherungsgesellschaft) betreffend Bezahlung der geschuldeten Berufs- und Nichtberufsunfallversicherung</w:t>
      </w:r>
    </w:p>
    <w:p w14:paraId="07DB0E38" w14:textId="77777777" w:rsidR="007A16A7" w:rsidRPr="00E64EB7" w:rsidRDefault="007A16A7" w:rsidP="007A16A7">
      <w:pPr>
        <w:numPr>
          <w:ilvl w:val="0"/>
          <w:numId w:val="31"/>
        </w:numPr>
        <w:pBdr>
          <w:top w:val="single" w:sz="4" w:space="2" w:color="auto"/>
          <w:left w:val="single" w:sz="4" w:space="4" w:color="auto"/>
          <w:bottom w:val="single" w:sz="4" w:space="1" w:color="auto"/>
          <w:right w:val="single" w:sz="4" w:space="4" w:color="auto"/>
        </w:pBdr>
        <w:spacing w:line="240" w:lineRule="auto"/>
        <w:rPr>
          <w:rFonts w:cs="Arial"/>
          <w:sz w:val="17"/>
          <w:szCs w:val="17"/>
        </w:rPr>
      </w:pPr>
      <w:r>
        <w:rPr>
          <w:rFonts w:cs="Arial"/>
          <w:sz w:val="17"/>
          <w:szCs w:val="17"/>
        </w:rPr>
        <w:t xml:space="preserve">Bestätigung </w:t>
      </w:r>
      <w:r w:rsidRPr="00E64EB7">
        <w:rPr>
          <w:rFonts w:cs="Arial"/>
          <w:sz w:val="17"/>
          <w:szCs w:val="17"/>
        </w:rPr>
        <w:t>der Krankentaggeldversicherung, sofern im GAV vorgeschrieben</w:t>
      </w:r>
    </w:p>
    <w:p w14:paraId="79BD3250" w14:textId="77777777" w:rsidR="007A16A7" w:rsidRPr="00E64EB7" w:rsidRDefault="007A16A7" w:rsidP="007A16A7">
      <w:pPr>
        <w:numPr>
          <w:ilvl w:val="0"/>
          <w:numId w:val="31"/>
        </w:numPr>
        <w:pBdr>
          <w:top w:val="single" w:sz="4" w:space="2" w:color="auto"/>
          <w:left w:val="single" w:sz="4" w:space="4" w:color="auto"/>
          <w:bottom w:val="single" w:sz="4" w:space="1" w:color="auto"/>
          <w:right w:val="single" w:sz="4" w:space="4" w:color="auto"/>
        </w:pBdr>
        <w:spacing w:line="240" w:lineRule="auto"/>
        <w:rPr>
          <w:rFonts w:cs="Arial"/>
          <w:sz w:val="17"/>
          <w:szCs w:val="17"/>
        </w:rPr>
      </w:pPr>
      <w:r>
        <w:rPr>
          <w:rFonts w:cs="Arial"/>
          <w:sz w:val="17"/>
          <w:szCs w:val="17"/>
        </w:rPr>
        <w:t>F</w:t>
      </w:r>
      <w:r w:rsidRPr="00E64EB7">
        <w:rPr>
          <w:rFonts w:cs="Arial"/>
          <w:sz w:val="17"/>
          <w:szCs w:val="17"/>
        </w:rPr>
        <w:t>ür das Bauhauptgewerbe: Bestätigung der Stiftung FAR bezüglich flexibler Altersrücktritt (FAR)</w:t>
      </w:r>
    </w:p>
    <w:p w14:paraId="2657E2CC" w14:textId="009DAA6C" w:rsidR="007A16A7" w:rsidRPr="007A16A7" w:rsidRDefault="007A16A7" w:rsidP="007255EE">
      <w:pPr>
        <w:pBdr>
          <w:top w:val="single" w:sz="4" w:space="2" w:color="auto"/>
          <w:left w:val="single" w:sz="4" w:space="4" w:color="auto"/>
          <w:bottom w:val="single" w:sz="4" w:space="1" w:color="auto"/>
          <w:right w:val="single" w:sz="4" w:space="4" w:color="auto"/>
        </w:pBdr>
        <w:rPr>
          <w:rFonts w:cs="Arial"/>
          <w:b/>
          <w:sz w:val="17"/>
          <w:szCs w:val="17"/>
        </w:rPr>
      </w:pPr>
      <w:r w:rsidRPr="007A16A7">
        <w:rPr>
          <w:rFonts w:cs="Arial"/>
          <w:b/>
          <w:sz w:val="17"/>
          <w:szCs w:val="17"/>
        </w:rPr>
        <w:t>3. Finanzielle Stabilität</w:t>
      </w:r>
    </w:p>
    <w:p w14:paraId="028A2DC0" w14:textId="60347FF9" w:rsidR="00E64EB7" w:rsidRPr="007A16A7" w:rsidRDefault="00127F7C" w:rsidP="007255EE">
      <w:pPr>
        <w:pBdr>
          <w:top w:val="single" w:sz="4" w:space="2" w:color="auto"/>
          <w:left w:val="single" w:sz="4" w:space="4" w:color="auto"/>
          <w:bottom w:val="single" w:sz="4" w:space="1" w:color="auto"/>
          <w:right w:val="single" w:sz="4" w:space="4" w:color="auto"/>
        </w:pBdr>
        <w:spacing w:line="240" w:lineRule="auto"/>
        <w:rPr>
          <w:rFonts w:cs="Arial"/>
          <w:sz w:val="17"/>
          <w:szCs w:val="17"/>
        </w:rPr>
      </w:pPr>
      <w:r>
        <w:rPr>
          <w:sz w:val="17"/>
          <w:szCs w:val="17"/>
        </w:rPr>
        <w:t xml:space="preserve">Detaillierter </w:t>
      </w:r>
      <w:r w:rsidR="00E64EB7" w:rsidRPr="00E64EB7">
        <w:rPr>
          <w:sz w:val="17"/>
          <w:szCs w:val="17"/>
        </w:rPr>
        <w:t>Auszug aus dem Betreibungs</w:t>
      </w:r>
      <w:r w:rsidR="006577E6">
        <w:rPr>
          <w:sz w:val="17"/>
          <w:szCs w:val="17"/>
        </w:rPr>
        <w:t>register</w:t>
      </w:r>
      <w:r w:rsidR="00D60737">
        <w:rPr>
          <w:sz w:val="17"/>
          <w:szCs w:val="17"/>
        </w:rPr>
        <w:t xml:space="preserve"> (nicht summarischer Auszug). </w:t>
      </w:r>
    </w:p>
    <w:p w14:paraId="6DE7C2BC" w14:textId="138BE2DE" w:rsidR="007A16A7" w:rsidRDefault="007A16A7" w:rsidP="007A16A7">
      <w:pPr>
        <w:pBdr>
          <w:top w:val="single" w:sz="4" w:space="2" w:color="auto"/>
          <w:left w:val="single" w:sz="4" w:space="4" w:color="auto"/>
          <w:bottom w:val="single" w:sz="4" w:space="1" w:color="auto"/>
          <w:right w:val="single" w:sz="4" w:space="4" w:color="auto"/>
        </w:pBdr>
        <w:spacing w:line="240" w:lineRule="auto"/>
        <w:rPr>
          <w:rFonts w:cs="Arial"/>
          <w:sz w:val="17"/>
          <w:szCs w:val="17"/>
        </w:rPr>
      </w:pPr>
    </w:p>
    <w:p w14:paraId="410170B6" w14:textId="3879B230" w:rsidR="007A16A7" w:rsidRDefault="00E64EB7" w:rsidP="007A16A7">
      <w:pPr>
        <w:pBdr>
          <w:top w:val="single" w:sz="4" w:space="2" w:color="auto"/>
          <w:left w:val="single" w:sz="4" w:space="4" w:color="auto"/>
          <w:bottom w:val="single" w:sz="4" w:space="1" w:color="auto"/>
          <w:right w:val="single" w:sz="4" w:space="4" w:color="auto"/>
        </w:pBdr>
        <w:spacing w:line="240" w:lineRule="auto"/>
        <w:rPr>
          <w:rFonts w:cs="Arial"/>
          <w:sz w:val="17"/>
          <w:szCs w:val="17"/>
        </w:rPr>
      </w:pPr>
      <w:r w:rsidRPr="00E64EB7">
        <w:rPr>
          <w:rFonts w:cs="Arial"/>
          <w:sz w:val="17"/>
          <w:szCs w:val="17"/>
        </w:rPr>
        <w:lastRenderedPageBreak/>
        <w:t xml:space="preserve">Die Nachweise </w:t>
      </w:r>
      <w:r w:rsidR="00B520A9">
        <w:rPr>
          <w:rFonts w:cs="Arial"/>
          <w:sz w:val="17"/>
          <w:szCs w:val="17"/>
        </w:rPr>
        <w:t>müssen von den Auskunftsstellen (Gemeinden, Kanton, Verbände, Kassen usw.) unterzeichnet sein</w:t>
      </w:r>
      <w:r w:rsidR="00C93AC2">
        <w:rPr>
          <w:rFonts w:cs="Arial"/>
          <w:sz w:val="17"/>
          <w:szCs w:val="17"/>
        </w:rPr>
        <w:t xml:space="preserve"> und </w:t>
      </w:r>
      <w:r w:rsidRPr="00E64EB7">
        <w:rPr>
          <w:rFonts w:cs="Arial"/>
          <w:sz w:val="17"/>
          <w:szCs w:val="17"/>
        </w:rPr>
        <w:t xml:space="preserve">dürfen nicht älter als 1 Jahr sein. </w:t>
      </w:r>
      <w:r w:rsidR="007A16A7" w:rsidRPr="007A16A7">
        <w:rPr>
          <w:rFonts w:cs="Arial"/>
          <w:sz w:val="17"/>
          <w:szCs w:val="17"/>
          <w:u w:val="single"/>
        </w:rPr>
        <w:t>Ausnahme:</w:t>
      </w:r>
      <w:r w:rsidR="007A16A7">
        <w:rPr>
          <w:rFonts w:cs="Arial"/>
          <w:sz w:val="17"/>
          <w:szCs w:val="17"/>
        </w:rPr>
        <w:t xml:space="preserve"> </w:t>
      </w:r>
      <w:r w:rsidR="00F36A63">
        <w:rPr>
          <w:rFonts w:cs="Arial"/>
          <w:sz w:val="17"/>
          <w:szCs w:val="17"/>
        </w:rPr>
        <w:t>Die Lohngleichheitsanalyse ist unbegrenzt lange gültig, wenn sie zeigt, dass die Lohngleichheit eingehalten ist (Art. 13a Abs. 3 GlG).</w:t>
      </w:r>
    </w:p>
    <w:p w14:paraId="2FB5A3F8" w14:textId="77777777" w:rsidR="00395599" w:rsidRDefault="00395599" w:rsidP="007A16A7">
      <w:pPr>
        <w:pBdr>
          <w:top w:val="single" w:sz="4" w:space="2" w:color="auto"/>
          <w:left w:val="single" w:sz="4" w:space="4" w:color="auto"/>
          <w:bottom w:val="single" w:sz="4" w:space="1" w:color="auto"/>
          <w:right w:val="single" w:sz="4" w:space="4" w:color="auto"/>
        </w:pBdr>
        <w:spacing w:line="240" w:lineRule="auto"/>
        <w:rPr>
          <w:rFonts w:cs="Arial"/>
          <w:sz w:val="17"/>
          <w:szCs w:val="17"/>
        </w:rPr>
      </w:pPr>
    </w:p>
    <w:p w14:paraId="1415306C" w14:textId="4FE14262" w:rsidR="00A14585" w:rsidRDefault="00E64EB7" w:rsidP="007A16A7">
      <w:pPr>
        <w:pBdr>
          <w:top w:val="single" w:sz="4" w:space="2" w:color="auto"/>
          <w:left w:val="single" w:sz="4" w:space="4" w:color="auto"/>
          <w:bottom w:val="single" w:sz="4" w:space="1" w:color="auto"/>
          <w:right w:val="single" w:sz="4" w:space="4" w:color="auto"/>
        </w:pBdr>
        <w:spacing w:line="240" w:lineRule="auto"/>
        <w:rPr>
          <w:rFonts w:cs="Arial"/>
          <w:sz w:val="17"/>
          <w:szCs w:val="17"/>
        </w:rPr>
      </w:pPr>
      <w:r w:rsidRPr="00E64EB7">
        <w:rPr>
          <w:rFonts w:cs="Arial"/>
          <w:sz w:val="17"/>
          <w:szCs w:val="17"/>
        </w:rPr>
        <w:t>Anbietende mit Geschäftssitz ausserhalb der Schweiz legen gleichwertige B</w:t>
      </w:r>
      <w:r w:rsidR="00A14585">
        <w:rPr>
          <w:rFonts w:cs="Arial"/>
          <w:sz w:val="17"/>
          <w:szCs w:val="17"/>
        </w:rPr>
        <w:t>estätigungen aus ihrem Land bei.</w:t>
      </w:r>
      <w:r w:rsidR="009D13DD" w:rsidRPr="00E64EB7">
        <w:rPr>
          <w:rFonts w:cs="Arial"/>
          <w:sz w:val="17"/>
          <w:szCs w:val="17"/>
        </w:rPr>
        <w:t xml:space="preserve"> </w:t>
      </w:r>
    </w:p>
    <w:p w14:paraId="76989AF4" w14:textId="4901615E" w:rsidR="009D13DD" w:rsidRDefault="009D13DD" w:rsidP="007A16A7">
      <w:pPr>
        <w:pBdr>
          <w:top w:val="single" w:sz="4" w:space="2" w:color="auto"/>
          <w:left w:val="single" w:sz="4" w:space="4" w:color="auto"/>
          <w:bottom w:val="single" w:sz="4" w:space="1" w:color="auto"/>
          <w:right w:val="single" w:sz="4" w:space="4" w:color="auto"/>
        </w:pBdr>
        <w:spacing w:line="240" w:lineRule="auto"/>
        <w:rPr>
          <w:rFonts w:cs="Arial"/>
          <w:sz w:val="17"/>
          <w:szCs w:val="17"/>
        </w:rPr>
      </w:pPr>
      <w:r>
        <w:rPr>
          <w:rFonts w:cs="Arial"/>
          <w:sz w:val="17"/>
          <w:szCs w:val="17"/>
        </w:rPr>
        <w:t>Anstelle der einzelnen Nachweise kann auch ein gültiges Zertifikat – ausgestellt durch den Kanton Bern – eingereicht werden.</w:t>
      </w:r>
    </w:p>
    <w:p w14:paraId="797B7B38" w14:textId="58D48FDD" w:rsidR="009D13DD" w:rsidRPr="00E64EB7" w:rsidRDefault="009D13DD" w:rsidP="007A16A7">
      <w:pPr>
        <w:pBdr>
          <w:top w:val="single" w:sz="4" w:space="2" w:color="auto"/>
          <w:left w:val="single" w:sz="4" w:space="4" w:color="auto"/>
          <w:bottom w:val="single" w:sz="4" w:space="1" w:color="auto"/>
          <w:right w:val="single" w:sz="4" w:space="4" w:color="auto"/>
        </w:pBdr>
        <w:spacing w:line="240" w:lineRule="auto"/>
        <w:rPr>
          <w:rFonts w:cs="Arial"/>
          <w:sz w:val="17"/>
          <w:szCs w:val="17"/>
        </w:rPr>
      </w:pPr>
      <w:r>
        <w:rPr>
          <w:rFonts w:cs="Arial"/>
          <w:sz w:val="17"/>
          <w:szCs w:val="17"/>
        </w:rPr>
        <w:t xml:space="preserve">Falls </w:t>
      </w:r>
      <w:r w:rsidR="00CD0467">
        <w:rPr>
          <w:rFonts w:cs="Arial"/>
          <w:sz w:val="17"/>
          <w:szCs w:val="17"/>
        </w:rPr>
        <w:t>ein Unternehmen</w:t>
      </w:r>
      <w:r>
        <w:rPr>
          <w:rFonts w:cs="Arial"/>
          <w:sz w:val="17"/>
          <w:szCs w:val="17"/>
        </w:rPr>
        <w:t xml:space="preserve"> keine Angestellten beschäftigt, erübrigen sich folgende Nachweise: Bestätigung Pensionskasse, BU/NBU, K</w:t>
      </w:r>
      <w:r w:rsidR="007A16A7">
        <w:rPr>
          <w:rFonts w:cs="Arial"/>
          <w:sz w:val="17"/>
          <w:szCs w:val="17"/>
        </w:rPr>
        <w:t xml:space="preserve">TV, GAV, FAR und Lohngleichheit. </w:t>
      </w:r>
    </w:p>
    <w:p w14:paraId="0BEF5DCE" w14:textId="77777777" w:rsidR="00E64EB7" w:rsidRPr="00E64EB7" w:rsidRDefault="00E64EB7" w:rsidP="00E64EB7">
      <w:pPr>
        <w:rPr>
          <w:rFonts w:cs="Arial"/>
          <w:sz w:val="17"/>
          <w:szCs w:val="17"/>
        </w:rPr>
      </w:pPr>
    </w:p>
    <w:p w14:paraId="78EE4EA5" w14:textId="18EB2300" w:rsidR="00E64EB7" w:rsidRDefault="00E64EB7" w:rsidP="00304B2F">
      <w:pPr>
        <w:pBdr>
          <w:top w:val="single" w:sz="4" w:space="1" w:color="auto"/>
          <w:left w:val="single" w:sz="4" w:space="4" w:color="auto"/>
          <w:bottom w:val="single" w:sz="4" w:space="1" w:color="auto"/>
          <w:right w:val="single" w:sz="4" w:space="4" w:color="auto"/>
        </w:pBdr>
        <w:shd w:val="clear" w:color="auto" w:fill="F2F2F2" w:themeFill="background1" w:themeFillShade="F2"/>
        <w:spacing w:line="240" w:lineRule="auto"/>
        <w:rPr>
          <w:rFonts w:cs="Arial"/>
          <w:sz w:val="17"/>
          <w:szCs w:val="17"/>
        </w:rPr>
      </w:pPr>
      <w:r w:rsidRPr="00E64EB7">
        <w:rPr>
          <w:rFonts w:cs="Arial"/>
          <w:sz w:val="17"/>
          <w:szCs w:val="17"/>
        </w:rPr>
        <w:t>Mit der Unterzeichnung dieser Selbstdeklaration übernehmen die Anbietenden die Verantwortung dafür, dass sämtliche Bedingungen und Auflagen von der eigenen Unternehmung eingehalten werden.</w:t>
      </w:r>
      <w:r w:rsidR="00F2208B">
        <w:rPr>
          <w:rFonts w:cs="Arial"/>
          <w:sz w:val="17"/>
          <w:szCs w:val="17"/>
        </w:rPr>
        <w:t xml:space="preserve"> Die Selbstdeklaration ist durch sämtliche Unternehmen einer Bietergemeinschaft und Subunternehmen inkl. der verlangten Nachweise einzureichen.</w:t>
      </w:r>
      <w:r w:rsidR="00974293">
        <w:rPr>
          <w:rFonts w:cs="Arial"/>
          <w:sz w:val="17"/>
          <w:szCs w:val="17"/>
        </w:rPr>
        <w:t xml:space="preserve"> Ist in der Ausschreibung vorgesehen, dass Subunternehmen nachträglich beigezogen werden</w:t>
      </w:r>
      <w:r w:rsidR="00496685">
        <w:rPr>
          <w:rFonts w:cs="Arial"/>
          <w:sz w:val="17"/>
          <w:szCs w:val="17"/>
        </w:rPr>
        <w:t xml:space="preserve"> können</w:t>
      </w:r>
      <w:r w:rsidR="00974293">
        <w:rPr>
          <w:rFonts w:cs="Arial"/>
          <w:sz w:val="17"/>
          <w:szCs w:val="17"/>
        </w:rPr>
        <w:t xml:space="preserve">, so sind die Nachweise </w:t>
      </w:r>
      <w:r w:rsidR="00496685">
        <w:rPr>
          <w:rFonts w:cs="Arial"/>
          <w:sz w:val="17"/>
          <w:szCs w:val="17"/>
        </w:rPr>
        <w:t xml:space="preserve">spätestens </w:t>
      </w:r>
      <w:r w:rsidR="00974293">
        <w:rPr>
          <w:rFonts w:cs="Arial"/>
          <w:sz w:val="17"/>
          <w:szCs w:val="17"/>
        </w:rPr>
        <w:t>mit der Meldung der Subunternehmen zu erbringen.</w:t>
      </w:r>
    </w:p>
    <w:p w14:paraId="0FAA66BC" w14:textId="77777777" w:rsidR="00395599" w:rsidRPr="00E64EB7" w:rsidRDefault="00395599" w:rsidP="00304B2F">
      <w:pPr>
        <w:pBdr>
          <w:top w:val="single" w:sz="4" w:space="1" w:color="auto"/>
          <w:left w:val="single" w:sz="4" w:space="4" w:color="auto"/>
          <w:bottom w:val="single" w:sz="4" w:space="1" w:color="auto"/>
          <w:right w:val="single" w:sz="4" w:space="4" w:color="auto"/>
        </w:pBdr>
        <w:shd w:val="clear" w:color="auto" w:fill="F2F2F2" w:themeFill="background1" w:themeFillShade="F2"/>
        <w:spacing w:line="240" w:lineRule="auto"/>
        <w:rPr>
          <w:rFonts w:cs="Arial"/>
          <w:sz w:val="17"/>
          <w:szCs w:val="17"/>
        </w:rPr>
      </w:pPr>
    </w:p>
    <w:p w14:paraId="753F6314" w14:textId="255E447B" w:rsidR="00E64EB7" w:rsidRDefault="009D13DD" w:rsidP="00304B2F">
      <w:pPr>
        <w:pBdr>
          <w:top w:val="single" w:sz="4" w:space="1" w:color="auto"/>
          <w:left w:val="single" w:sz="4" w:space="4" w:color="auto"/>
          <w:bottom w:val="single" w:sz="4" w:space="1" w:color="auto"/>
          <w:right w:val="single" w:sz="4" w:space="4" w:color="auto"/>
        </w:pBdr>
        <w:shd w:val="clear" w:color="auto" w:fill="F2F2F2" w:themeFill="background1" w:themeFillShade="F2"/>
        <w:spacing w:line="240" w:lineRule="auto"/>
        <w:rPr>
          <w:rFonts w:cs="Arial"/>
          <w:sz w:val="17"/>
          <w:szCs w:val="17"/>
        </w:rPr>
      </w:pPr>
      <w:r>
        <w:rPr>
          <w:rFonts w:cs="Arial"/>
          <w:sz w:val="17"/>
          <w:szCs w:val="17"/>
        </w:rPr>
        <w:t>Die Anbietenden ermächtigen</w:t>
      </w:r>
      <w:r w:rsidRPr="009D13DD">
        <w:rPr>
          <w:rFonts w:cs="Arial"/>
          <w:sz w:val="17"/>
          <w:szCs w:val="17"/>
        </w:rPr>
        <w:t xml:space="preserve"> die eidgenössischen, kantonalen und kommunalen Steuerbehörden, </w:t>
      </w:r>
      <w:r>
        <w:rPr>
          <w:rFonts w:cs="Arial"/>
          <w:sz w:val="17"/>
          <w:szCs w:val="17"/>
        </w:rPr>
        <w:t>die Einrichtungen der Sozialver</w:t>
      </w:r>
      <w:r w:rsidRPr="009D13DD">
        <w:rPr>
          <w:rFonts w:cs="Arial"/>
          <w:sz w:val="17"/>
          <w:szCs w:val="17"/>
        </w:rPr>
        <w:t>sicherungen (AHV/IV/EO/ALV/</w:t>
      </w:r>
      <w:r w:rsidR="00EC138C" w:rsidRPr="009D13DD">
        <w:rPr>
          <w:rFonts w:cs="Arial"/>
          <w:sz w:val="17"/>
          <w:szCs w:val="17"/>
        </w:rPr>
        <w:t>FAK</w:t>
      </w:r>
      <w:r w:rsidR="00EC138C">
        <w:rPr>
          <w:rFonts w:cs="Arial"/>
          <w:sz w:val="17"/>
          <w:szCs w:val="17"/>
        </w:rPr>
        <w:t>-</w:t>
      </w:r>
      <w:r w:rsidRPr="009D13DD">
        <w:rPr>
          <w:rFonts w:cs="Arial"/>
          <w:sz w:val="17"/>
          <w:szCs w:val="17"/>
        </w:rPr>
        <w:t>Beiträge, BVG, UVG, KTV) sowie die paritätischen Berufskommissionen ausdrücklich, der Beschaffungsstelle Auskünfte im Zusammenhang mit den, für das vorliegende Vergabeverfahren eingereichten, Nachweisen (inkl. allfälligem Zertifikat) zu erteilen. Auskünfte werden nur eingeholt, wenn Zweifel an der Richtigkeit der Angaben bestehen oder die Nachweise erläuterungsbedürftig erscheinen.</w:t>
      </w:r>
    </w:p>
    <w:p w14:paraId="638962C3" w14:textId="3336CB30" w:rsidR="002E6D3C" w:rsidRDefault="002E6D3C" w:rsidP="00304B2F">
      <w:pPr>
        <w:pBdr>
          <w:top w:val="single" w:sz="4" w:space="1" w:color="auto"/>
          <w:left w:val="single" w:sz="4" w:space="4" w:color="auto"/>
          <w:bottom w:val="single" w:sz="4" w:space="1" w:color="auto"/>
          <w:right w:val="single" w:sz="4" w:space="4" w:color="auto"/>
        </w:pBdr>
        <w:shd w:val="clear" w:color="auto" w:fill="F2F2F2" w:themeFill="background1" w:themeFillShade="F2"/>
        <w:spacing w:line="240" w:lineRule="auto"/>
        <w:rPr>
          <w:rFonts w:cs="Arial"/>
          <w:sz w:val="17"/>
          <w:szCs w:val="17"/>
        </w:rPr>
      </w:pPr>
    </w:p>
    <w:p w14:paraId="581DCB79" w14:textId="1542EE7A" w:rsidR="002E6D3C" w:rsidRPr="002E6D3C" w:rsidRDefault="002E6D3C" w:rsidP="00304B2F">
      <w:pPr>
        <w:pBdr>
          <w:top w:val="single" w:sz="4" w:space="1" w:color="auto"/>
          <w:left w:val="single" w:sz="4" w:space="4" w:color="auto"/>
          <w:bottom w:val="single" w:sz="4" w:space="1" w:color="auto"/>
          <w:right w:val="single" w:sz="4" w:space="4" w:color="auto"/>
        </w:pBdr>
        <w:shd w:val="clear" w:color="auto" w:fill="F2F2F2" w:themeFill="background1" w:themeFillShade="F2"/>
        <w:spacing w:line="240" w:lineRule="auto"/>
        <w:rPr>
          <w:rFonts w:cs="Arial"/>
          <w:b/>
          <w:sz w:val="17"/>
          <w:szCs w:val="17"/>
        </w:rPr>
      </w:pPr>
      <w:r w:rsidRPr="002E6D3C">
        <w:rPr>
          <w:rFonts w:cs="Arial"/>
          <w:b/>
          <w:sz w:val="17"/>
          <w:szCs w:val="17"/>
        </w:rPr>
        <w:t>Falschangaben können den Widerruf des Zuschlages, die Auflösung des Vertrages und ein Strafverfahren infolge Urkundenfälschung nach Art. 251 des Schweizerischen Strafgesetzbuches (</w:t>
      </w:r>
      <w:hyperlink r:id="rId18" w:anchor="lvl_d4e348/tit_11/lvl_d4e692" w:history="1">
        <w:r w:rsidRPr="002E6D3C">
          <w:rPr>
            <w:rStyle w:val="Hyperlink"/>
            <w:rFonts w:cs="Arial"/>
            <w:b/>
            <w:sz w:val="17"/>
            <w:szCs w:val="17"/>
          </w:rPr>
          <w:t>StGB</w:t>
        </w:r>
      </w:hyperlink>
      <w:r w:rsidRPr="002E6D3C">
        <w:rPr>
          <w:rFonts w:cs="Arial"/>
          <w:b/>
          <w:sz w:val="17"/>
          <w:szCs w:val="17"/>
        </w:rPr>
        <w:t>) zur Folge haben.</w:t>
      </w:r>
    </w:p>
    <w:p w14:paraId="1FEC2F2E" w14:textId="77777777" w:rsidR="002E6D3C" w:rsidRPr="00E64EB7" w:rsidRDefault="002E6D3C" w:rsidP="00304B2F">
      <w:pPr>
        <w:pBdr>
          <w:top w:val="single" w:sz="4" w:space="1" w:color="auto"/>
          <w:left w:val="single" w:sz="4" w:space="4" w:color="auto"/>
          <w:bottom w:val="single" w:sz="4" w:space="1" w:color="auto"/>
          <w:right w:val="single" w:sz="4" w:space="4" w:color="auto"/>
        </w:pBdr>
        <w:shd w:val="clear" w:color="auto" w:fill="F2F2F2" w:themeFill="background1" w:themeFillShade="F2"/>
        <w:spacing w:line="240" w:lineRule="auto"/>
        <w:rPr>
          <w:rFonts w:cs="Arial"/>
          <w:sz w:val="17"/>
          <w:szCs w:val="17"/>
        </w:rPr>
      </w:pPr>
    </w:p>
    <w:p w14:paraId="1BC8F054" w14:textId="57D2CE54" w:rsidR="004861A0" w:rsidRPr="000035BE" w:rsidRDefault="00E64EB7" w:rsidP="00304B2F">
      <w:pPr>
        <w:pBdr>
          <w:top w:val="single" w:sz="4" w:space="1" w:color="auto"/>
          <w:left w:val="single" w:sz="4" w:space="4" w:color="auto"/>
          <w:bottom w:val="single" w:sz="4" w:space="1" w:color="auto"/>
          <w:right w:val="single" w:sz="4" w:space="4" w:color="auto"/>
        </w:pBdr>
        <w:shd w:val="clear" w:color="auto" w:fill="F2F2F2" w:themeFill="background1" w:themeFillShade="F2"/>
        <w:spacing w:line="240" w:lineRule="auto"/>
        <w:rPr>
          <w:rFonts w:cs="Arial"/>
          <w:sz w:val="17"/>
          <w:szCs w:val="17"/>
        </w:rPr>
      </w:pPr>
      <w:r w:rsidRPr="00E64EB7">
        <w:rPr>
          <w:rFonts w:cs="Arial"/>
          <w:sz w:val="17"/>
          <w:szCs w:val="17"/>
        </w:rPr>
        <w:t xml:space="preserve">Die Anbietenden nehmen weiter zur Kenntnis, dass der Kanton und die Stadt Bern die Angaben aus der Selbstdeklaration und </w:t>
      </w:r>
      <w:sdt>
        <w:sdtPr>
          <w:rPr>
            <w:rFonts w:cs="Arial"/>
            <w:sz w:val="17"/>
            <w:szCs w:val="17"/>
          </w:rPr>
          <w:id w:val="-732001489"/>
          <w:placeholder>
            <w:docPart w:val="DefaultPlaceholder_-1854013440"/>
          </w:placeholder>
          <w:showingPlcHdr/>
        </w:sdtPr>
        <w:sdtEndPr/>
        <w:sdtContent>
          <w:r w:rsidR="00DA6795" w:rsidRPr="00890A3F">
            <w:rPr>
              <w:rStyle w:val="Platzhaltertext"/>
            </w:rPr>
            <w:t>Klicken oder tippen Sie hier, um Text einzugeben.</w:t>
          </w:r>
        </w:sdtContent>
      </w:sdt>
      <w:r w:rsidRPr="00E64EB7">
        <w:rPr>
          <w:rFonts w:cs="Arial"/>
          <w:sz w:val="17"/>
          <w:szCs w:val="17"/>
        </w:rPr>
        <w:t>der Nachweise in einer gemeinsamen Online-Datenbank erfassen</w:t>
      </w:r>
      <w:r w:rsidR="009D13DD">
        <w:rPr>
          <w:rFonts w:cs="Arial"/>
          <w:sz w:val="17"/>
          <w:szCs w:val="17"/>
        </w:rPr>
        <w:t xml:space="preserve"> (Abrufverfahren)</w:t>
      </w:r>
      <w:r w:rsidRPr="00E64EB7">
        <w:rPr>
          <w:rFonts w:cs="Arial"/>
          <w:sz w:val="17"/>
          <w:szCs w:val="17"/>
        </w:rPr>
        <w:t xml:space="preserve">. </w:t>
      </w:r>
      <w:r w:rsidR="009D13DD">
        <w:rPr>
          <w:rFonts w:cs="Arial"/>
          <w:sz w:val="17"/>
          <w:szCs w:val="17"/>
        </w:rPr>
        <w:t>Die Nachweise müssen bei diesen Organisationen nur einmal jährlich eingereicht werden.</w:t>
      </w:r>
    </w:p>
    <w:p w14:paraId="06B875F3" w14:textId="2E976392" w:rsidR="00E64EB7" w:rsidRPr="00E64EB7" w:rsidRDefault="000A586F" w:rsidP="000035BE">
      <w:pPr>
        <w:tabs>
          <w:tab w:val="left" w:pos="4536"/>
        </w:tabs>
        <w:spacing w:before="120"/>
        <w:rPr>
          <w:rFonts w:cs="Arial"/>
          <w:sz w:val="17"/>
          <w:szCs w:val="17"/>
        </w:rPr>
      </w:pPr>
      <w:r>
        <w:rPr>
          <w:rFonts w:cs="Arial"/>
          <w:sz w:val="17"/>
          <w:szCs w:val="17"/>
        </w:rPr>
        <w:t>Ort und Datum:</w:t>
      </w:r>
      <w:r>
        <w:rPr>
          <w:rFonts w:cs="Arial"/>
          <w:sz w:val="17"/>
          <w:szCs w:val="17"/>
        </w:rPr>
        <w:tab/>
      </w:r>
      <w:r w:rsidR="00E64EB7" w:rsidRPr="00E64EB7">
        <w:rPr>
          <w:rFonts w:cs="Arial"/>
          <w:sz w:val="17"/>
          <w:szCs w:val="17"/>
        </w:rPr>
        <w:t>Unterschrift</w:t>
      </w:r>
      <w:r>
        <w:rPr>
          <w:rFonts w:cs="Arial"/>
          <w:sz w:val="17"/>
          <w:szCs w:val="17"/>
        </w:rPr>
        <w:t>en der Zeichnungsberechtigten nach Handelsregister</w:t>
      </w:r>
    </w:p>
    <w:p w14:paraId="6D919DED" w14:textId="77777777" w:rsidR="00E64EB7" w:rsidRPr="00E64EB7" w:rsidRDefault="00E64EB7" w:rsidP="00E64EB7">
      <w:pPr>
        <w:rPr>
          <w:rFonts w:cs="Arial"/>
          <w:sz w:val="17"/>
          <w:szCs w:val="17"/>
        </w:rPr>
      </w:pPr>
    </w:p>
    <w:sdt>
      <w:sdtPr>
        <w:rPr>
          <w:rFonts w:cs="Arial"/>
          <w:sz w:val="17"/>
          <w:szCs w:val="17"/>
        </w:rPr>
        <w:id w:val="1957061182"/>
        <w:placeholder>
          <w:docPart w:val="0429BE7AFF7C44C1A15075C749551AD9"/>
        </w:placeholder>
        <w:showingPlcHdr/>
      </w:sdtPr>
      <w:sdtEndPr/>
      <w:sdtContent>
        <w:p w14:paraId="06648536" w14:textId="22988E24" w:rsidR="00E64EB7" w:rsidRPr="00E64EB7" w:rsidRDefault="00D97DDA" w:rsidP="00E64EB7">
          <w:pPr>
            <w:tabs>
              <w:tab w:val="left" w:pos="4536"/>
            </w:tabs>
            <w:rPr>
              <w:rFonts w:cs="Arial"/>
              <w:sz w:val="17"/>
              <w:szCs w:val="17"/>
            </w:rPr>
          </w:pPr>
          <w:r w:rsidRPr="00BE3DE1">
            <w:rPr>
              <w:rStyle w:val="Platzhaltertext"/>
              <w:sz w:val="16"/>
              <w:szCs w:val="16"/>
            </w:rPr>
            <w:t>Klicken oder tippen Sie hier, um Text einzugeben.</w:t>
          </w:r>
        </w:p>
      </w:sdtContent>
    </w:sdt>
    <w:p w14:paraId="595722AF" w14:textId="77777777" w:rsidR="00E64EB7" w:rsidRPr="00E64EB7" w:rsidRDefault="000A586F" w:rsidP="00E64EB7">
      <w:pPr>
        <w:tabs>
          <w:tab w:val="left" w:leader="dot" w:pos="2835"/>
          <w:tab w:val="left" w:pos="4536"/>
        </w:tabs>
        <w:rPr>
          <w:rFonts w:cs="Arial"/>
          <w:sz w:val="17"/>
          <w:szCs w:val="17"/>
        </w:rPr>
      </w:pPr>
      <w:r>
        <w:rPr>
          <w:rFonts w:cs="Arial"/>
          <w:sz w:val="17"/>
          <w:szCs w:val="17"/>
        </w:rPr>
        <w:tab/>
      </w:r>
      <w:r>
        <w:rPr>
          <w:rFonts w:cs="Arial"/>
          <w:sz w:val="17"/>
          <w:szCs w:val="17"/>
        </w:rPr>
        <w:tab/>
      </w:r>
      <w:r w:rsidR="00E64EB7" w:rsidRPr="00E64EB7">
        <w:rPr>
          <w:rFonts w:cs="Arial"/>
          <w:sz w:val="17"/>
          <w:szCs w:val="17"/>
        </w:rPr>
        <w:t>...................................................................................</w:t>
      </w:r>
    </w:p>
    <w:p w14:paraId="2113BA19" w14:textId="77777777" w:rsidR="00E64EB7" w:rsidRPr="00E64EB7" w:rsidRDefault="00E64EB7" w:rsidP="00E64EB7">
      <w:pPr>
        <w:rPr>
          <w:sz w:val="17"/>
          <w:szCs w:val="17"/>
          <w:lang w:eastAsia="de-CH"/>
        </w:rPr>
      </w:pPr>
    </w:p>
    <w:p w14:paraId="0CD719FE" w14:textId="542A7202" w:rsidR="00E64EB7" w:rsidRDefault="00E64EB7" w:rsidP="00E64EB7">
      <w:pPr>
        <w:rPr>
          <w:sz w:val="17"/>
          <w:szCs w:val="17"/>
          <w:lang w:eastAsia="de-CH"/>
        </w:rPr>
      </w:pPr>
    </w:p>
    <w:p w14:paraId="5F1B990A" w14:textId="77777777" w:rsidR="00DA6795" w:rsidRPr="00E64EB7" w:rsidRDefault="00DA6795" w:rsidP="00E64EB7">
      <w:pPr>
        <w:rPr>
          <w:sz w:val="17"/>
          <w:szCs w:val="17"/>
          <w:lang w:eastAsia="de-CH"/>
        </w:rPr>
      </w:pPr>
    </w:p>
    <w:p w14:paraId="4E3C7507" w14:textId="7DDFF76A" w:rsidR="00DA6795" w:rsidRDefault="00DA6795" w:rsidP="00DA6795">
      <w:pPr>
        <w:tabs>
          <w:tab w:val="left" w:pos="4536"/>
        </w:tabs>
        <w:rPr>
          <w:sz w:val="17"/>
          <w:szCs w:val="17"/>
          <w:lang w:eastAsia="de-CH"/>
        </w:rPr>
      </w:pPr>
      <w:r>
        <w:rPr>
          <w:sz w:val="17"/>
          <w:szCs w:val="17"/>
          <w:lang w:eastAsia="de-CH"/>
        </w:rPr>
        <w:tab/>
      </w:r>
      <w:r w:rsidRPr="00E64EB7">
        <w:rPr>
          <w:rFonts w:cs="Arial"/>
          <w:sz w:val="17"/>
          <w:szCs w:val="17"/>
        </w:rPr>
        <w:t>...................................................................................</w:t>
      </w:r>
    </w:p>
    <w:p w14:paraId="592AD786" w14:textId="77777777" w:rsidR="00DA6795" w:rsidRDefault="00DA6795" w:rsidP="000035BE">
      <w:pPr>
        <w:tabs>
          <w:tab w:val="left" w:pos="4536"/>
        </w:tabs>
        <w:rPr>
          <w:sz w:val="17"/>
          <w:szCs w:val="17"/>
          <w:lang w:eastAsia="de-CH"/>
        </w:rPr>
      </w:pPr>
    </w:p>
    <w:p w14:paraId="67B49D42" w14:textId="77777777" w:rsidR="00DA6795" w:rsidRDefault="00DA6795" w:rsidP="000035BE">
      <w:pPr>
        <w:tabs>
          <w:tab w:val="left" w:pos="4536"/>
        </w:tabs>
        <w:rPr>
          <w:sz w:val="17"/>
          <w:szCs w:val="17"/>
          <w:lang w:eastAsia="de-CH"/>
        </w:rPr>
      </w:pPr>
    </w:p>
    <w:p w14:paraId="3D0C50E1" w14:textId="77777777" w:rsidR="00DA6795" w:rsidRDefault="00DA6795" w:rsidP="000035BE">
      <w:pPr>
        <w:tabs>
          <w:tab w:val="left" w:pos="4536"/>
        </w:tabs>
        <w:rPr>
          <w:sz w:val="17"/>
          <w:szCs w:val="17"/>
          <w:lang w:eastAsia="de-CH"/>
        </w:rPr>
      </w:pPr>
    </w:p>
    <w:p w14:paraId="1937A8FC" w14:textId="05AEC1E9" w:rsidR="00DA6795" w:rsidRDefault="00E64EB7" w:rsidP="000035BE">
      <w:pPr>
        <w:tabs>
          <w:tab w:val="left" w:pos="4536"/>
        </w:tabs>
        <w:rPr>
          <w:sz w:val="17"/>
          <w:szCs w:val="17"/>
          <w:lang w:eastAsia="de-CH"/>
        </w:rPr>
      </w:pPr>
      <w:r w:rsidRPr="00E64EB7">
        <w:rPr>
          <w:sz w:val="17"/>
          <w:szCs w:val="17"/>
          <w:lang w:eastAsia="de-CH"/>
        </w:rPr>
        <w:t>Namen der Un</w:t>
      </w:r>
      <w:r w:rsidR="000A586F">
        <w:rPr>
          <w:sz w:val="17"/>
          <w:szCs w:val="17"/>
          <w:lang w:eastAsia="de-CH"/>
        </w:rPr>
        <w:t>terzeichnenden in Blockschrift</w:t>
      </w:r>
      <w:r w:rsidR="000A586F">
        <w:rPr>
          <w:sz w:val="17"/>
          <w:szCs w:val="17"/>
          <w:lang w:eastAsia="de-CH"/>
        </w:rPr>
        <w:tab/>
      </w:r>
      <w:sdt>
        <w:sdtPr>
          <w:rPr>
            <w:sz w:val="17"/>
            <w:szCs w:val="17"/>
            <w:lang w:eastAsia="de-CH"/>
          </w:rPr>
          <w:id w:val="623429956"/>
          <w:placeholder>
            <w:docPart w:val="E7CED4913E874D4AA0E7874A4888FBCD"/>
          </w:placeholder>
          <w:showingPlcHdr/>
        </w:sdtPr>
        <w:sdtEndPr/>
        <w:sdtContent>
          <w:r w:rsidR="00DA6795" w:rsidRPr="00481A06">
            <w:rPr>
              <w:rStyle w:val="Platzhaltertext"/>
              <w:sz w:val="16"/>
              <w:szCs w:val="16"/>
            </w:rPr>
            <w:t>Klicken oder tippen Sie hier, um Text einzugeben.</w:t>
          </w:r>
        </w:sdtContent>
      </w:sdt>
    </w:p>
    <w:p w14:paraId="330CCEA3" w14:textId="40CB07F3" w:rsidR="00E64EB7" w:rsidRPr="00E64EB7" w:rsidRDefault="00DA6795" w:rsidP="000035BE">
      <w:pPr>
        <w:tabs>
          <w:tab w:val="left" w:pos="4536"/>
        </w:tabs>
        <w:rPr>
          <w:sz w:val="17"/>
          <w:szCs w:val="17"/>
          <w:u w:val="single"/>
        </w:rPr>
      </w:pPr>
      <w:r>
        <w:rPr>
          <w:sz w:val="17"/>
          <w:szCs w:val="17"/>
          <w:lang w:eastAsia="de-CH"/>
        </w:rPr>
        <w:tab/>
      </w:r>
      <w:r w:rsidR="00E64EB7" w:rsidRPr="00E64EB7">
        <w:rPr>
          <w:sz w:val="17"/>
          <w:szCs w:val="17"/>
          <w:lang w:eastAsia="de-CH"/>
        </w:rPr>
        <w:t>…………………………………………………………….</w:t>
      </w:r>
    </w:p>
    <w:p w14:paraId="0D6000E2" w14:textId="77777777" w:rsidR="000035BE" w:rsidRDefault="000035BE" w:rsidP="00A14585">
      <w:pPr>
        <w:rPr>
          <w:sz w:val="17"/>
          <w:szCs w:val="17"/>
          <w:u w:val="single"/>
        </w:rPr>
      </w:pPr>
    </w:p>
    <w:p w14:paraId="370EA463" w14:textId="77777777" w:rsidR="00E1594E" w:rsidRPr="00C21272" w:rsidRDefault="00E64EB7" w:rsidP="00A14585">
      <w:r w:rsidRPr="00E64EB7">
        <w:rPr>
          <w:sz w:val="17"/>
          <w:szCs w:val="17"/>
          <w:u w:val="single"/>
        </w:rPr>
        <w:t>Beilagen</w:t>
      </w:r>
      <w:r w:rsidRPr="00E64EB7">
        <w:rPr>
          <w:sz w:val="17"/>
          <w:szCs w:val="17"/>
        </w:rPr>
        <w:t>: die oben verlangten Bestätigungen oder ein gültiges Zertifikat</w:t>
      </w:r>
    </w:p>
    <w:sectPr w:rsidR="00E1594E" w:rsidRPr="00C21272" w:rsidSect="007254A0">
      <w:headerReference w:type="default" r:id="rId19"/>
      <w:footerReference w:type="default" r:id="rId20"/>
      <w:headerReference w:type="first" r:id="rId21"/>
      <w:footerReference w:type="first" r:id="rId22"/>
      <w:pgSz w:w="11906" w:h="16838"/>
      <w:pgMar w:top="1705" w:right="567" w:bottom="851" w:left="1361" w:header="482"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432E0" w14:textId="77777777" w:rsidR="000428A3" w:rsidRDefault="000428A3" w:rsidP="00F91D37">
      <w:pPr>
        <w:spacing w:line="240" w:lineRule="auto"/>
      </w:pPr>
      <w:r>
        <w:separator/>
      </w:r>
    </w:p>
  </w:endnote>
  <w:endnote w:type="continuationSeparator" w:id="0">
    <w:p w14:paraId="162252CC" w14:textId="77777777" w:rsidR="000428A3" w:rsidRDefault="000428A3" w:rsidP="00F91D37">
      <w:pPr>
        <w:spacing w:line="240" w:lineRule="auto"/>
      </w:pPr>
      <w:r>
        <w:continuationSeparator/>
      </w:r>
    </w:p>
  </w:endnote>
  <w:endnote w:type="continuationNotice" w:id="1">
    <w:p w14:paraId="021E86D8" w14:textId="77777777" w:rsidR="00C87B16" w:rsidRDefault="00C87B1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Com 55 Roman">
    <w:altName w:val="Arial"/>
    <w:charset w:val="4D"/>
    <w:family w:val="swiss"/>
    <w:pitch w:val="variable"/>
    <w:sig w:usb0="8000000F" w:usb1="10002042" w:usb2="00000000" w:usb3="00000000" w:csb0="0000009B" w:csb1="00000000"/>
  </w:font>
  <w:font w:name="font1482">
    <w:altName w:val="Calibri"/>
    <w:panose1 w:val="00000000000000000000"/>
    <w:charset w:val="00"/>
    <w:family w:val="auto"/>
    <w:notTrueType/>
    <w:pitch w:val="default"/>
  </w:font>
  <w:font w:name="System">
    <w:altName w:val="Calibri"/>
    <w:panose1 w:val="00000000000000000000"/>
    <w:charset w:val="00"/>
    <w:family w:val="swiss"/>
    <w:notTrueType/>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EDE38" w14:textId="07F03A78" w:rsidR="000428A3" w:rsidRPr="00F94160" w:rsidRDefault="000428A3" w:rsidP="00632704">
    <w:pPr>
      <w:pStyle w:val="Fuzeile"/>
    </w:pPr>
    <w:r>
      <w:rPr>
        <w:vanish/>
      </w:rPr>
      <w:t xml:space="preserve">Version </w:t>
    </w:r>
    <w:r w:rsidRPr="00F94160">
      <w:rPr>
        <w:noProof/>
        <w:lang w:eastAsia="de-CH"/>
      </w:rPr>
      <mc:AlternateContent>
        <mc:Choice Requires="wps">
          <w:drawing>
            <wp:anchor distT="0" distB="0" distL="114300" distR="114300" simplePos="0" relativeHeight="251658241" behindDoc="0" locked="1" layoutInCell="1" allowOverlap="1" wp14:anchorId="277D5FEF" wp14:editId="0FD61F81">
              <wp:simplePos x="0" y="0"/>
              <wp:positionH relativeFrom="margin">
                <wp:align>right</wp:align>
              </wp:positionH>
              <wp:positionV relativeFrom="page">
                <wp:align>bottom</wp:align>
              </wp:positionV>
              <wp:extent cx="630000" cy="5688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630000" cy="56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7FA954" w14:textId="5743EE40" w:rsidR="000428A3" w:rsidRPr="005C6148" w:rsidRDefault="000428A3" w:rsidP="0007095A">
                          <w:pPr>
                            <w:pStyle w:val="Seitenzahlen"/>
                          </w:pPr>
                          <w:r w:rsidRPr="005C6148">
                            <w:fldChar w:fldCharType="begin"/>
                          </w:r>
                          <w:r w:rsidRPr="005C6148">
                            <w:instrText>PAGE   \* MERGEFORMAT</w:instrText>
                          </w:r>
                          <w:r w:rsidRPr="005C6148">
                            <w:fldChar w:fldCharType="separate"/>
                          </w:r>
                          <w:r w:rsidR="001363EC" w:rsidRPr="001363EC">
                            <w:rPr>
                              <w:noProof/>
                              <w:lang w:val="de-DE"/>
                            </w:rPr>
                            <w:t>3</w:t>
                          </w:r>
                          <w:r w:rsidRPr="005C6148">
                            <w:fldChar w:fldCharType="end"/>
                          </w:r>
                          <w:r w:rsidRPr="005C6148">
                            <w:t>/</w:t>
                          </w:r>
                          <w:r>
                            <w:rPr>
                              <w:noProof/>
                            </w:rPr>
                            <w:fldChar w:fldCharType="begin"/>
                          </w:r>
                          <w:r>
                            <w:rPr>
                              <w:noProof/>
                            </w:rPr>
                            <w:instrText xml:space="preserve"> NUMPAGES   \* MERGEFORMAT </w:instrText>
                          </w:r>
                          <w:r>
                            <w:rPr>
                              <w:noProof/>
                            </w:rPr>
                            <w:fldChar w:fldCharType="separate"/>
                          </w:r>
                          <w:ins w:id="0" w:author="Tarli Sascha, FIN-KAIO-RB-R" w:date="2023-11-29T14:21:00Z">
                            <w:r w:rsidR="001363EC">
                              <w:rPr>
                                <w:noProof/>
                              </w:rPr>
                              <w:t>3</w:t>
                            </w:r>
                          </w:ins>
                          <w:del w:id="1" w:author="Tarli Sascha, FIN-KAIO-RB-R" w:date="2023-11-29T14:10:00Z">
                            <w:r w:rsidR="005F546D" w:rsidDel="00247DF2">
                              <w:rPr>
                                <w:noProof/>
                              </w:rPr>
                              <w:delText>3</w:delText>
                            </w:r>
                          </w:del>
                          <w:r>
                            <w:rPr>
                              <w:noProof/>
                            </w:rPr>
                            <w:fldChar w:fldCharType="end"/>
                          </w:r>
                        </w:p>
                      </w:txbxContent>
                    </wps:txbx>
                    <wps:bodyPr rot="0" spcFirstLastPara="0" vertOverflow="overflow" horzOverflow="overflow" vert="horz" wrap="square" lIns="0" tIns="0" rIns="0" bIns="288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7D5FEF" id="_x0000_t202" coordsize="21600,21600" o:spt="202" path="m,l,21600r21600,l21600,xe">
              <v:stroke joinstyle="miter"/>
              <v:path gradientshapeok="t" o:connecttype="rect"/>
            </v:shapetype>
            <v:shape id="Textfeld 15" o:spid="_x0000_s1026" type="#_x0000_t202" style="position:absolute;margin-left:-1.6pt;margin-top:0;width:49.6pt;height:44.8pt;z-index:251658241;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" filled="f" stroked="f" strokeweight=".5pt">
              <v:textbox inset="0,0,0,8mm">
                <w:txbxContent>
                  <w:p w14:paraId="4E7FA954" w14:textId="5743EE40" w:rsidR="000428A3" w:rsidRPr="005C6148" w:rsidRDefault="000428A3" w:rsidP="0007095A">
                    <w:pPr>
                      <w:pStyle w:val="Seitenzahlen"/>
                    </w:pPr>
                    <w:r w:rsidRPr="005C6148">
                      <w:fldChar w:fldCharType="begin"/>
                    </w:r>
                    <w:r w:rsidRPr="005C6148">
                      <w:instrText>PAGE   \* MERGEFORMAT</w:instrText>
                    </w:r>
                    <w:r w:rsidRPr="005C6148">
                      <w:fldChar w:fldCharType="separate"/>
                    </w:r>
                    <w:r w:rsidR="001363EC" w:rsidRPr="001363EC">
                      <w:rPr>
                        <w:noProof/>
                        <w:lang w:val="de-DE"/>
                      </w:rPr>
                      <w:t>3</w:t>
                    </w:r>
                    <w:r w:rsidRPr="005C6148">
                      <w:fldChar w:fldCharType="end"/>
                    </w:r>
                    <w:r w:rsidRPr="005C6148">
                      <w:t>/</w:t>
                    </w:r>
                    <w:r>
                      <w:rPr>
                        <w:noProof/>
                      </w:rPr>
                      <w:fldChar w:fldCharType="begin"/>
                    </w:r>
                    <w:r>
                      <w:rPr>
                        <w:noProof/>
                      </w:rPr>
                      <w:instrText xml:space="preserve"> NUMPAGES   \* MERGEFORMAT </w:instrText>
                    </w:r>
                    <w:r>
                      <w:rPr>
                        <w:noProof/>
                      </w:rPr>
                      <w:fldChar w:fldCharType="separate"/>
                    </w:r>
                    <w:ins w:id="2" w:author="Tarli Sascha, FIN-KAIO-RB-R" w:date="2023-11-29T14:21:00Z">
                      <w:r w:rsidR="001363EC">
                        <w:rPr>
                          <w:noProof/>
                        </w:rPr>
                        <w:t>3</w:t>
                      </w:r>
                    </w:ins>
                    <w:del w:id="3" w:author="Tarli Sascha, FIN-KAIO-RB-R" w:date="2023-11-29T14:10:00Z">
                      <w:r w:rsidR="005F546D" w:rsidDel="00247DF2">
                        <w:rPr>
                          <w:noProof/>
                        </w:rPr>
                        <w:delText>3</w:delText>
                      </w:r>
                    </w:del>
                    <w:r>
                      <w:rPr>
                        <w:noProof/>
                      </w:rPr>
                      <w:fldChar w:fldCharType="end"/>
                    </w:r>
                  </w:p>
                </w:txbxContent>
              </v:textbox>
              <w10:wrap anchorx="margin" anchory="page"/>
              <w10:anchorlock/>
            </v:shape>
          </w:pict>
        </mc:Fallback>
      </mc:AlternateContent>
    </w:r>
    <w:r w:rsidR="00E92FAC">
      <w:rPr>
        <w:vanish/>
      </w:rPr>
      <w:t>Mai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86F2F" w14:textId="7B58405B" w:rsidR="000428A3" w:rsidRPr="000035BE" w:rsidRDefault="000428A3" w:rsidP="007B40D7">
    <w:pPr>
      <w:tabs>
        <w:tab w:val="left" w:pos="2552"/>
        <w:tab w:val="left" w:pos="5103"/>
        <w:tab w:val="left" w:pos="7655"/>
        <w:tab w:val="right" w:pos="9979"/>
      </w:tabs>
      <w:spacing w:line="240" w:lineRule="auto"/>
      <w:rPr>
        <w:rFonts w:eastAsia="Arial" w:cstheme="minorHAnsi"/>
        <w:sz w:val="13"/>
        <w:szCs w:val="13"/>
      </w:rPr>
    </w:pPr>
    <w:r w:rsidRPr="000035BE">
      <w:rPr>
        <w:rFonts w:eastAsia="Arial" w:cstheme="minorHAnsi"/>
        <w:noProof/>
        <w:lang w:eastAsia="de-CH"/>
      </w:rPr>
      <mc:AlternateContent>
        <mc:Choice Requires="wps">
          <w:drawing>
            <wp:anchor distT="0" distB="0" distL="114300" distR="114300" simplePos="0" relativeHeight="251658243" behindDoc="0" locked="1" layoutInCell="1" allowOverlap="1" wp14:anchorId="639D385D" wp14:editId="218839E7">
              <wp:simplePos x="0" y="0"/>
              <wp:positionH relativeFrom="margin">
                <wp:align>right</wp:align>
              </wp:positionH>
              <wp:positionV relativeFrom="page">
                <wp:align>bottom</wp:align>
              </wp:positionV>
              <wp:extent cx="629920" cy="568960"/>
              <wp:effectExtent l="0" t="0" r="0" b="0"/>
              <wp:wrapNone/>
              <wp:docPr id="4" name="Textfeld 4"/>
              <wp:cNvGraphicFramePr/>
              <a:graphic xmlns:a="http://schemas.openxmlformats.org/drawingml/2006/main">
                <a:graphicData uri="http://schemas.microsoft.com/office/word/2010/wordprocessingShape">
                  <wps:wsp>
                    <wps:cNvSpPr txBox="1"/>
                    <wps:spPr>
                      <a:xfrm>
                        <a:off x="0" y="0"/>
                        <a:ext cx="629920" cy="568325"/>
                      </a:xfrm>
                      <a:prstGeom prst="rect">
                        <a:avLst/>
                      </a:prstGeom>
                      <a:noFill/>
                      <a:ln w="6350">
                        <a:noFill/>
                      </a:ln>
                      <a:effectLst/>
                    </wps:spPr>
                    <wps:txbx>
                      <w:txbxContent>
                        <w:p w14:paraId="67C53844" w14:textId="0C8EB666" w:rsidR="000428A3" w:rsidRDefault="000428A3" w:rsidP="007B40D7">
                          <w:pPr>
                            <w:pStyle w:val="Seitenzahlen"/>
                          </w:pPr>
                          <w:r>
                            <w:fldChar w:fldCharType="begin"/>
                          </w:r>
                          <w:r>
                            <w:instrText>PAGE   \* MERGEFORMAT</w:instrText>
                          </w:r>
                          <w:r>
                            <w:fldChar w:fldCharType="separate"/>
                          </w:r>
                          <w:r w:rsidR="001363EC" w:rsidRPr="001363EC">
                            <w:rPr>
                              <w:noProof/>
                              <w:lang w:val="de-DE"/>
                            </w:rPr>
                            <w:t>1</w:t>
                          </w:r>
                          <w:r>
                            <w:fldChar w:fldCharType="end"/>
                          </w:r>
                          <w:r>
                            <w:t>/</w:t>
                          </w:r>
                          <w:r>
                            <w:rPr>
                              <w:noProof/>
                            </w:rPr>
                            <w:fldChar w:fldCharType="begin"/>
                          </w:r>
                          <w:r>
                            <w:rPr>
                              <w:noProof/>
                            </w:rPr>
                            <w:instrText xml:space="preserve"> NUMPAGES   \* MERGEFORMAT </w:instrText>
                          </w:r>
                          <w:r>
                            <w:rPr>
                              <w:noProof/>
                            </w:rPr>
                            <w:fldChar w:fldCharType="separate"/>
                          </w:r>
                          <w:ins w:id="4" w:author="Tarli Sascha, FIN-KAIO-RB-R" w:date="2023-11-29T14:14:00Z">
                            <w:r w:rsidR="001363EC">
                              <w:rPr>
                                <w:noProof/>
                              </w:rPr>
                              <w:t>3</w:t>
                            </w:r>
                          </w:ins>
                          <w:del w:id="5" w:author="Tarli Sascha, FIN-KAIO-RB-R" w:date="2023-11-29T14:10:00Z">
                            <w:r w:rsidR="005F546D" w:rsidDel="00247DF2">
                              <w:rPr>
                                <w:noProof/>
                              </w:rPr>
                              <w:delText>3</w:delText>
                            </w:r>
                          </w:del>
                          <w:r>
                            <w:rPr>
                              <w:noProof/>
                            </w:rPr>
                            <w:fldChar w:fldCharType="end"/>
                          </w:r>
                        </w:p>
                      </w:txbxContent>
                    </wps:txbx>
                    <wps:bodyPr rot="0" spcFirstLastPara="0" vertOverflow="overflow" horzOverflow="overflow" vert="horz" wrap="square" lIns="0" tIns="0" rIns="0" bIns="288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9D385D" id="_x0000_t202" coordsize="21600,21600" o:spt="202" path="m,l,21600r21600,l21600,xe">
              <v:stroke joinstyle="miter"/>
              <v:path gradientshapeok="t" o:connecttype="rect"/>
            </v:shapetype>
            <v:shape id="Textfeld 4" o:spid="_x0000_s1027" type="#_x0000_t202" style="position:absolute;margin-left:-1.6pt;margin-top:0;width:49.6pt;height:44.8pt;z-index:251658243;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" filled="f" stroked="f" strokeweight=".5pt">
              <v:textbox inset="0,0,0,8mm">
                <w:txbxContent>
                  <w:p w14:paraId="67C53844" w14:textId="0C8EB666" w:rsidR="000428A3" w:rsidRDefault="000428A3" w:rsidP="007B40D7">
                    <w:pPr>
                      <w:pStyle w:val="Seitenzahlen"/>
                    </w:pPr>
                    <w:r>
                      <w:fldChar w:fldCharType="begin"/>
                    </w:r>
                    <w:r>
                      <w:instrText>PAGE   \* MERGEFORMAT</w:instrText>
                    </w:r>
                    <w:r>
                      <w:fldChar w:fldCharType="separate"/>
                    </w:r>
                    <w:r w:rsidR="001363EC" w:rsidRPr="001363EC">
                      <w:rPr>
                        <w:noProof/>
                        <w:lang w:val="de-DE"/>
                      </w:rPr>
                      <w:t>1</w:t>
                    </w:r>
                    <w:r>
                      <w:fldChar w:fldCharType="end"/>
                    </w:r>
                    <w:r>
                      <w:t>/</w:t>
                    </w:r>
                    <w:r>
                      <w:rPr>
                        <w:noProof/>
                      </w:rPr>
                      <w:fldChar w:fldCharType="begin"/>
                    </w:r>
                    <w:r>
                      <w:rPr>
                        <w:noProof/>
                      </w:rPr>
                      <w:instrText xml:space="preserve"> NUMPAGES   \* MERGEFORMAT </w:instrText>
                    </w:r>
                    <w:r>
                      <w:rPr>
                        <w:noProof/>
                      </w:rPr>
                      <w:fldChar w:fldCharType="separate"/>
                    </w:r>
                    <w:ins w:id="6" w:author="Tarli Sascha, FIN-KAIO-RB-R" w:date="2023-11-29T14:14:00Z">
                      <w:r w:rsidR="001363EC">
                        <w:rPr>
                          <w:noProof/>
                        </w:rPr>
                        <w:t>3</w:t>
                      </w:r>
                    </w:ins>
                    <w:del w:id="7" w:author="Tarli Sascha, FIN-KAIO-RB-R" w:date="2023-11-29T14:10:00Z">
                      <w:r w:rsidR="005F546D" w:rsidDel="00247DF2">
                        <w:rPr>
                          <w:noProof/>
                        </w:rPr>
                        <w:delText>3</w:delText>
                      </w:r>
                    </w:del>
                    <w:r>
                      <w:rPr>
                        <w:noProof/>
                      </w:rPr>
                      <w:fldChar w:fldCharType="end"/>
                    </w:r>
                  </w:p>
                </w:txbxContent>
              </v:textbox>
              <w10:wrap anchorx="margin" anchory="page"/>
              <w10:anchorlock/>
            </v:shape>
          </w:pict>
        </mc:Fallback>
      </mc:AlternateContent>
    </w:r>
    <w:r w:rsidRPr="000035BE">
      <w:rPr>
        <w:rFonts w:eastAsia="Arial" w:cstheme="minorHAnsi"/>
        <w:noProof/>
        <w:lang w:eastAsia="de-CH"/>
      </w:rPr>
      <mc:AlternateContent>
        <mc:Choice Requires="wps">
          <w:drawing>
            <wp:anchor distT="0" distB="0" distL="114300" distR="114300" simplePos="0" relativeHeight="251658244" behindDoc="0" locked="1" layoutInCell="1" allowOverlap="1" wp14:anchorId="02221EE6" wp14:editId="72081812">
              <wp:simplePos x="0" y="0"/>
              <wp:positionH relativeFrom="margin">
                <wp:align>right</wp:align>
              </wp:positionH>
              <wp:positionV relativeFrom="page">
                <wp:align>bottom</wp:align>
              </wp:positionV>
              <wp:extent cx="629920" cy="568960"/>
              <wp:effectExtent l="0" t="0" r="0" b="0"/>
              <wp:wrapNone/>
              <wp:docPr id="1" name="Textfeld 1"/>
              <wp:cNvGraphicFramePr/>
              <a:graphic xmlns:a="http://schemas.openxmlformats.org/drawingml/2006/main">
                <a:graphicData uri="http://schemas.microsoft.com/office/word/2010/wordprocessingShape">
                  <wps:wsp>
                    <wps:cNvSpPr txBox="1"/>
                    <wps:spPr>
                      <a:xfrm>
                        <a:off x="0" y="0"/>
                        <a:ext cx="629920" cy="568325"/>
                      </a:xfrm>
                      <a:prstGeom prst="rect">
                        <a:avLst/>
                      </a:prstGeom>
                      <a:noFill/>
                      <a:ln w="6350">
                        <a:noFill/>
                      </a:ln>
                      <a:effectLst/>
                    </wps:spPr>
                    <wps:txbx>
                      <w:txbxContent>
                        <w:p w14:paraId="0FA403E8" w14:textId="2AD80042" w:rsidR="000428A3" w:rsidRDefault="000428A3" w:rsidP="007B40D7">
                          <w:pPr>
                            <w:pStyle w:val="Seitenzahlen"/>
                          </w:pPr>
                          <w:r>
                            <w:fldChar w:fldCharType="begin"/>
                          </w:r>
                          <w:r>
                            <w:instrText>PAGE   \* MERGEFORMAT</w:instrText>
                          </w:r>
                          <w:r>
                            <w:fldChar w:fldCharType="separate"/>
                          </w:r>
                          <w:r w:rsidR="001363EC" w:rsidRPr="001363EC">
                            <w:rPr>
                              <w:noProof/>
                              <w:lang w:val="de-DE"/>
                            </w:rPr>
                            <w:t>1</w:t>
                          </w:r>
                          <w:r>
                            <w:fldChar w:fldCharType="end"/>
                          </w:r>
                          <w:r>
                            <w:t>/</w:t>
                          </w:r>
                          <w:r>
                            <w:rPr>
                              <w:noProof/>
                            </w:rPr>
                            <w:fldChar w:fldCharType="begin"/>
                          </w:r>
                          <w:r>
                            <w:rPr>
                              <w:noProof/>
                            </w:rPr>
                            <w:instrText xml:space="preserve"> NUMPAGES   \* MERGEFORMAT </w:instrText>
                          </w:r>
                          <w:r>
                            <w:rPr>
                              <w:noProof/>
                            </w:rPr>
                            <w:fldChar w:fldCharType="separate"/>
                          </w:r>
                          <w:ins w:id="8" w:author="Tarli Sascha, FIN-KAIO-RB-R" w:date="2023-11-29T14:14:00Z">
                            <w:r w:rsidR="001363EC">
                              <w:rPr>
                                <w:noProof/>
                              </w:rPr>
                              <w:t>3</w:t>
                            </w:r>
                          </w:ins>
                          <w:del w:id="9" w:author="Tarli Sascha, FIN-KAIO-RB-R" w:date="2023-11-29T14:10:00Z">
                            <w:r w:rsidR="005F546D" w:rsidDel="00247DF2">
                              <w:rPr>
                                <w:noProof/>
                              </w:rPr>
                              <w:delText>3</w:delText>
                            </w:r>
                          </w:del>
                          <w:r>
                            <w:rPr>
                              <w:noProof/>
                            </w:rPr>
                            <w:fldChar w:fldCharType="end"/>
                          </w:r>
                        </w:p>
                      </w:txbxContent>
                    </wps:txbx>
                    <wps:bodyPr rot="0" spcFirstLastPara="0" vertOverflow="overflow" horzOverflow="overflow" vert="horz" wrap="square" lIns="0" tIns="0" rIns="0" bIns="288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221EE6" id="Textfeld 1" o:spid="_x0000_s1028" type="#_x0000_t202" style="position:absolute;margin-left:-1.6pt;margin-top:0;width:49.6pt;height:44.8pt;z-index:2516582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" filled="f" stroked="f" strokeweight=".5pt">
              <v:textbox inset="0,0,0,8mm">
                <w:txbxContent>
                  <w:p w14:paraId="0FA403E8" w14:textId="2AD80042" w:rsidR="000428A3" w:rsidRDefault="000428A3" w:rsidP="007B40D7">
                    <w:pPr>
                      <w:pStyle w:val="Seitenzahlen"/>
                    </w:pPr>
                    <w:r>
                      <w:fldChar w:fldCharType="begin"/>
                    </w:r>
                    <w:r>
                      <w:instrText>PAGE   \* MERGEFORMAT</w:instrText>
                    </w:r>
                    <w:r>
                      <w:fldChar w:fldCharType="separate"/>
                    </w:r>
                    <w:r w:rsidR="001363EC" w:rsidRPr="001363EC">
                      <w:rPr>
                        <w:noProof/>
                        <w:lang w:val="de-DE"/>
                      </w:rPr>
                      <w:t>1</w:t>
                    </w:r>
                    <w:r>
                      <w:fldChar w:fldCharType="end"/>
                    </w:r>
                    <w:r>
                      <w:t>/</w:t>
                    </w:r>
                    <w:r>
                      <w:rPr>
                        <w:noProof/>
                      </w:rPr>
                      <w:fldChar w:fldCharType="begin"/>
                    </w:r>
                    <w:r>
                      <w:rPr>
                        <w:noProof/>
                      </w:rPr>
                      <w:instrText xml:space="preserve"> NUMPAGES   \* MERGEFORMAT </w:instrText>
                    </w:r>
                    <w:r>
                      <w:rPr>
                        <w:noProof/>
                      </w:rPr>
                      <w:fldChar w:fldCharType="separate"/>
                    </w:r>
                    <w:ins w:id="10" w:author="Tarli Sascha, FIN-KAIO-RB-R" w:date="2023-11-29T14:14:00Z">
                      <w:r w:rsidR="001363EC">
                        <w:rPr>
                          <w:noProof/>
                        </w:rPr>
                        <w:t>3</w:t>
                      </w:r>
                    </w:ins>
                    <w:del w:id="11" w:author="Tarli Sascha, FIN-KAIO-RB-R" w:date="2023-11-29T14:10:00Z">
                      <w:r w:rsidR="005F546D" w:rsidDel="00247DF2">
                        <w:rPr>
                          <w:noProof/>
                        </w:rPr>
                        <w:delText>3</w:delText>
                      </w:r>
                    </w:del>
                    <w:r>
                      <w:rPr>
                        <w:noProof/>
                      </w:rPr>
                      <w:fldChar w:fldCharType="end"/>
                    </w:r>
                  </w:p>
                </w:txbxContent>
              </v:textbox>
              <w10:wrap anchorx="margin" anchory="page"/>
              <w10:anchorlock/>
            </v:shape>
          </w:pict>
        </mc:Fallback>
      </mc:AlternateContent>
    </w:r>
    <w:r w:rsidRPr="000035BE">
      <w:rPr>
        <w:rFonts w:eastAsia="Arial" w:cstheme="minorHAnsi"/>
        <w:sz w:val="13"/>
        <w:szCs w:val="13"/>
      </w:rPr>
      <w:t xml:space="preserve">Version </w:t>
    </w:r>
    <w:r w:rsidR="00E92FAC">
      <w:rPr>
        <w:rFonts w:eastAsia="Arial" w:cstheme="minorHAnsi"/>
        <w:sz w:val="13"/>
        <w:szCs w:val="13"/>
      </w:rPr>
      <w:t>Mai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2E8DB" w14:textId="77777777" w:rsidR="000428A3" w:rsidRDefault="000428A3" w:rsidP="00F91D37">
      <w:pPr>
        <w:spacing w:line="240" w:lineRule="auto"/>
      </w:pPr>
    </w:p>
    <w:p w14:paraId="684BE695" w14:textId="77777777" w:rsidR="000428A3" w:rsidRDefault="000428A3" w:rsidP="00F91D37">
      <w:pPr>
        <w:spacing w:line="240" w:lineRule="auto"/>
      </w:pPr>
    </w:p>
  </w:footnote>
  <w:footnote w:type="continuationSeparator" w:id="0">
    <w:p w14:paraId="3A3A3AA8" w14:textId="77777777" w:rsidR="000428A3" w:rsidRDefault="000428A3" w:rsidP="00F91D37">
      <w:pPr>
        <w:spacing w:line="240" w:lineRule="auto"/>
      </w:pPr>
      <w:r>
        <w:continuationSeparator/>
      </w:r>
    </w:p>
  </w:footnote>
  <w:footnote w:type="continuationNotice" w:id="1">
    <w:p w14:paraId="0C601BEF" w14:textId="77777777" w:rsidR="00C87B16" w:rsidRDefault="00C87B1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4F0A1" w14:textId="37C8B0F9" w:rsidR="000428A3" w:rsidRDefault="000428A3" w:rsidP="000A0709">
    <w:pPr>
      <w:pStyle w:val="Kopfzeile"/>
    </w:pPr>
    <w:r w:rsidRPr="00B0249E">
      <w:drawing>
        <wp:anchor distT="0" distB="0" distL="114300" distR="114300" simplePos="0" relativeHeight="251658242" behindDoc="0" locked="1" layoutInCell="1" allowOverlap="1" wp14:anchorId="2DEA3CA0" wp14:editId="0E2481EC">
          <wp:simplePos x="0" y="0"/>
          <wp:positionH relativeFrom="page">
            <wp:posOffset>853440</wp:posOffset>
          </wp:positionH>
          <wp:positionV relativeFrom="page">
            <wp:posOffset>312420</wp:posOffset>
          </wp:positionV>
          <wp:extent cx="939600" cy="230400"/>
          <wp:effectExtent l="0" t="0" r="0" b="0"/>
          <wp:wrapNone/>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 Kanton Bern.emf"/>
                  <pic:cNvPicPr/>
                </pic:nvPicPr>
                <pic:blipFill>
                  <a:blip r:embed="rId1"/>
                  <a:stretch>
                    <a:fillRect/>
                  </a:stretch>
                </pic:blipFill>
                <pic:spPr>
                  <a:xfrm>
                    <a:off x="0" y="0"/>
                    <a:ext cx="939600" cy="230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ohneRahmen"/>
      <w:tblW w:w="0" w:type="auto"/>
      <w:tblLook w:val="04A0" w:firstRow="1" w:lastRow="0" w:firstColumn="1" w:lastColumn="0" w:noHBand="0" w:noVBand="1"/>
    </w:tblPr>
    <w:tblGrid>
      <w:gridCol w:w="2494"/>
      <w:gridCol w:w="2494"/>
      <w:gridCol w:w="2495"/>
      <w:gridCol w:w="2495"/>
    </w:tblGrid>
    <w:tr w:rsidR="000428A3" w14:paraId="07F335AB" w14:textId="77777777" w:rsidTr="00784422">
      <w:tc>
        <w:tcPr>
          <w:tcW w:w="2494" w:type="dxa"/>
        </w:tcPr>
        <w:p w14:paraId="347FC425" w14:textId="77777777" w:rsidR="000428A3" w:rsidRDefault="000428A3" w:rsidP="008C5C9F">
          <w:pPr>
            <w:pStyle w:val="Kopfzeile"/>
          </w:pPr>
        </w:p>
      </w:tc>
      <w:tc>
        <w:tcPr>
          <w:tcW w:w="2494" w:type="dxa"/>
        </w:tcPr>
        <w:p w14:paraId="0CEB852D" w14:textId="77777777" w:rsidR="000428A3" w:rsidRDefault="000428A3" w:rsidP="0041542B">
          <w:pPr>
            <w:pStyle w:val="Text85pt"/>
          </w:pPr>
        </w:p>
        <w:p w14:paraId="1888C303" w14:textId="0F19BB17" w:rsidR="000428A3" w:rsidRPr="0041542B" w:rsidRDefault="000428A3" w:rsidP="0041542B">
          <w:pPr>
            <w:pStyle w:val="Text85pt"/>
            <w:rPr>
              <w:highlight w:val="yellow"/>
            </w:rPr>
          </w:pPr>
        </w:p>
      </w:tc>
      <w:tc>
        <w:tcPr>
          <w:tcW w:w="2495" w:type="dxa"/>
        </w:tcPr>
        <w:p w14:paraId="49D4ADCE" w14:textId="75266D90" w:rsidR="000428A3" w:rsidRDefault="000428A3" w:rsidP="0041542B">
          <w:pPr>
            <w:pStyle w:val="Text85pt"/>
          </w:pPr>
        </w:p>
      </w:tc>
      <w:tc>
        <w:tcPr>
          <w:tcW w:w="2495" w:type="dxa"/>
        </w:tcPr>
        <w:p w14:paraId="7F1C9E56" w14:textId="77777777" w:rsidR="000428A3" w:rsidRDefault="000428A3" w:rsidP="00784422">
          <w:pPr>
            <w:pStyle w:val="Kopfzeile"/>
          </w:pPr>
        </w:p>
      </w:tc>
    </w:tr>
  </w:tbl>
  <w:p w14:paraId="185E8E4E" w14:textId="54601FF6" w:rsidR="000428A3" w:rsidRDefault="000428A3" w:rsidP="008C5C9F">
    <w:pPr>
      <w:pStyle w:val="Kopfzeile"/>
    </w:pPr>
    <w:r>
      <w:drawing>
        <wp:anchor distT="0" distB="0" distL="114300" distR="114300" simplePos="0" relativeHeight="251658240" behindDoc="0" locked="1" layoutInCell="1" allowOverlap="1" wp14:anchorId="24835CE0" wp14:editId="5E8EBC03">
          <wp:simplePos x="0" y="0"/>
          <wp:positionH relativeFrom="page">
            <wp:posOffset>313055</wp:posOffset>
          </wp:positionH>
          <wp:positionV relativeFrom="page">
            <wp:posOffset>183515</wp:posOffset>
          </wp:positionV>
          <wp:extent cx="1483200" cy="694800"/>
          <wp:effectExtent l="0" t="0" r="317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Logo Kanton Bern.emf"/>
                  <pic:cNvPicPr/>
                </pic:nvPicPr>
                <pic:blipFill>
                  <a:blip r:embed="rId1"/>
                  <a:stretch>
                    <a:fillRect/>
                  </a:stretch>
                </pic:blipFill>
                <pic:spPr>
                  <a:xfrm>
                    <a:off x="0" y="0"/>
                    <a:ext cx="1483200" cy="69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EF636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94C0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29ED5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DB812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9A94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A9A34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0EA1B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A947F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FC1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E804FF"/>
    <w:multiLevelType w:val="multilevel"/>
    <w:tmpl w:val="84809E52"/>
    <w:lvl w:ilvl="0">
      <w:start w:val="1"/>
      <w:numFmt w:val="decimal"/>
      <w:pStyle w:val="Traktandum-Titel1"/>
      <w:lvlText w:val="%1."/>
      <w:lvlJc w:val="left"/>
      <w:pPr>
        <w:ind w:left="567" w:hanging="567"/>
      </w:pPr>
      <w:rPr>
        <w:rFonts w:hint="default"/>
      </w:rPr>
    </w:lvl>
    <w:lvl w:ilvl="1">
      <w:start w:val="1"/>
      <w:numFmt w:val="decimal"/>
      <w:pStyle w:val="Traktandum-Titel2"/>
      <w:lvlText w:val="%1.%2."/>
      <w:lvlJc w:val="left"/>
      <w:pPr>
        <w:ind w:left="567" w:hanging="567"/>
      </w:pPr>
      <w:rPr>
        <w:rFonts w:hint="default"/>
      </w:rPr>
    </w:lvl>
    <w:lvl w:ilvl="2">
      <w:start w:val="1"/>
      <w:numFmt w:val="decimal"/>
      <w:lvlText w:val="%1.%2.%3."/>
      <w:lvlJc w:val="right"/>
      <w:pPr>
        <w:ind w:left="851" w:hanging="851"/>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7E8274B"/>
    <w:multiLevelType w:val="multilevel"/>
    <w:tmpl w:val="C4E4D39E"/>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2" w15:restartNumberingAfterBreak="0">
    <w:nsid w:val="2B731CBA"/>
    <w:multiLevelType w:val="hybridMultilevel"/>
    <w:tmpl w:val="D47E70BE"/>
    <w:lvl w:ilvl="0" w:tplc="08070017">
      <w:start w:val="1"/>
      <w:numFmt w:val="lowerLetter"/>
      <w:lvlText w:val="%1)"/>
      <w:lvlJc w:val="left"/>
      <w:pPr>
        <w:tabs>
          <w:tab w:val="num" w:pos="284"/>
        </w:tabs>
        <w:ind w:left="284" w:hanging="284"/>
      </w:pPr>
      <w:rPr>
        <w:rFonts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FE4AF7"/>
    <w:multiLevelType w:val="hybridMultilevel"/>
    <w:tmpl w:val="6DBAF6D6"/>
    <w:lvl w:ilvl="0" w:tplc="08070017">
      <w:start w:val="1"/>
      <w:numFmt w:val="lowerLetter"/>
      <w:lvlText w:val="%1)"/>
      <w:lvlJc w:val="left"/>
      <w:pPr>
        <w:tabs>
          <w:tab w:val="num" w:pos="284"/>
        </w:tabs>
        <w:ind w:left="284" w:hanging="284"/>
      </w:pPr>
      <w:rPr>
        <w:rFonts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6C35AD3"/>
    <w:multiLevelType w:val="multilevel"/>
    <w:tmpl w:val="F4EEDEE6"/>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Arial" w:hAnsi="Arial"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5" w15:restartNumberingAfterBreak="0">
    <w:nsid w:val="47555D12"/>
    <w:multiLevelType w:val="hybridMultilevel"/>
    <w:tmpl w:val="A51EEE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86E73CA"/>
    <w:multiLevelType w:val="hybridMultilevel"/>
    <w:tmpl w:val="5D00219C"/>
    <w:lvl w:ilvl="0" w:tplc="3020C1F6">
      <w:start w:val="1"/>
      <w:numFmt w:val="bullet"/>
      <w:lvlText w:val=""/>
      <w:lvlJc w:val="left"/>
      <w:pPr>
        <w:ind w:left="720" w:hanging="360"/>
      </w:pPr>
      <w:rPr>
        <w:rFonts w:ascii="Symbol" w:hAnsi="Symbol" w:hint="default"/>
      </w:rPr>
    </w:lvl>
    <w:lvl w:ilvl="1" w:tplc="87C623E8">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49243E98"/>
    <w:multiLevelType w:val="hybridMultilevel"/>
    <w:tmpl w:val="D47E70BE"/>
    <w:lvl w:ilvl="0" w:tplc="08070017">
      <w:start w:val="1"/>
      <w:numFmt w:val="lowerLetter"/>
      <w:lvlText w:val="%1)"/>
      <w:lvlJc w:val="left"/>
      <w:pPr>
        <w:tabs>
          <w:tab w:val="num" w:pos="284"/>
        </w:tabs>
        <w:ind w:left="284" w:hanging="284"/>
      </w:pPr>
      <w:rPr>
        <w:rFonts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C0D46FD"/>
    <w:multiLevelType w:val="multilevel"/>
    <w:tmpl w:val="7C3ECC3E"/>
    <w:lvl w:ilvl="0">
      <w:start w:val="1"/>
      <w:numFmt w:val="decimal"/>
      <w:pStyle w:val="H1"/>
      <w:lvlText w:val="%1."/>
      <w:lvlJc w:val="left"/>
      <w:pPr>
        <w:ind w:left="851" w:hanging="851"/>
      </w:pPr>
      <w:rPr>
        <w:rFonts w:hint="default"/>
        <w:spacing w:val="-10"/>
      </w:rPr>
    </w:lvl>
    <w:lvl w:ilvl="1">
      <w:start w:val="1"/>
      <w:numFmt w:val="decimal"/>
      <w:pStyle w:val="berschrift2nummeriert"/>
      <w:lvlText w:val="%1.%2"/>
      <w:lvlJc w:val="left"/>
      <w:pPr>
        <w:ind w:left="851" w:hanging="851"/>
      </w:pPr>
      <w:rPr>
        <w:rFonts w:hint="default"/>
        <w:spacing w:val="-10"/>
      </w:rPr>
    </w:lvl>
    <w:lvl w:ilvl="2">
      <w:start w:val="1"/>
      <w:numFmt w:val="decimal"/>
      <w:pStyle w:val="berschrift3nummeriert"/>
      <w:lvlText w:val="%1.%2.%3"/>
      <w:lvlJc w:val="left"/>
      <w:pPr>
        <w:ind w:left="851" w:hanging="851"/>
      </w:pPr>
      <w:rPr>
        <w:rFonts w:hint="default"/>
        <w:spacing w:val="-10"/>
      </w:rPr>
    </w:lvl>
    <w:lvl w:ilvl="3">
      <w:start w:val="1"/>
      <w:numFmt w:val="decimal"/>
      <w:pStyle w:val="berschrift4nummeriert"/>
      <w:lvlText w:val="%1.%2.%3.%4"/>
      <w:lvlJc w:val="left"/>
      <w:pPr>
        <w:ind w:left="851" w:hanging="851"/>
      </w:pPr>
      <w:rPr>
        <w:rFonts w:hint="default"/>
        <w:spacing w:val="-10"/>
      </w:rPr>
    </w:lvl>
    <w:lvl w:ilvl="4">
      <w:start w:val="1"/>
      <w:numFmt w:val="decimal"/>
      <w:pStyle w:val="berschrift5nummeriert"/>
      <w:lvlText w:val="%1.%2.%3.%4.%5"/>
      <w:lvlJc w:val="left"/>
      <w:pPr>
        <w:ind w:left="851" w:hanging="851"/>
      </w:pPr>
      <w:rPr>
        <w:rFonts w:hint="default"/>
        <w:spacing w:val="-10"/>
      </w:rPr>
    </w:lvl>
    <w:lvl w:ilvl="5">
      <w:start w:val="1"/>
      <w:numFmt w:val="lowerLetter"/>
      <w:lvlText w:val="%6)"/>
      <w:lvlJc w:val="left"/>
      <w:pPr>
        <w:ind w:left="425" w:hanging="425"/>
      </w:pPr>
      <w:rPr>
        <w:rFonts w:hint="default"/>
      </w:rPr>
    </w:lvl>
    <w:lvl w:ilvl="6">
      <w:start w:val="1"/>
      <w:numFmt w:val="lowerRoman"/>
      <w:lvlText w:val="%7."/>
      <w:lvlJc w:val="left"/>
      <w:pPr>
        <w:ind w:left="425" w:hanging="425"/>
      </w:pPr>
      <w:rPr>
        <w:rFonts w:hint="default"/>
      </w:rPr>
    </w:lvl>
    <w:lvl w:ilvl="7">
      <w:start w:val="1"/>
      <w:numFmt w:val="decimal"/>
      <w:pStyle w:val="Nummerierung1"/>
      <w:lvlText w:val="%8."/>
      <w:lvlJc w:val="left"/>
      <w:pPr>
        <w:ind w:left="425" w:hanging="425"/>
      </w:pPr>
      <w:rPr>
        <w:rFonts w:hint="default"/>
      </w:rPr>
    </w:lvl>
    <w:lvl w:ilvl="8">
      <w:start w:val="1"/>
      <w:numFmt w:val="decimal"/>
      <w:pStyle w:val="Nummerierung2"/>
      <w:lvlText w:val="%8.%9"/>
      <w:lvlJc w:val="left"/>
      <w:pPr>
        <w:ind w:left="992"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19" w15:restartNumberingAfterBreak="0">
    <w:nsid w:val="51F1559E"/>
    <w:multiLevelType w:val="hybridMultilevel"/>
    <w:tmpl w:val="9DFC3B54"/>
    <w:lvl w:ilvl="0" w:tplc="7E9480F8">
      <w:start w:val="1"/>
      <w:numFmt w:val="upperLetter"/>
      <w:pStyle w:val="FormularAufzhlungABC"/>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58613E6B"/>
    <w:multiLevelType w:val="multilevel"/>
    <w:tmpl w:val="98B28E36"/>
    <w:lvl w:ilvl="0">
      <w:start w:val="1"/>
      <w:numFmt w:val="bullet"/>
      <w:pStyle w:val="Aufzhlungszeichen"/>
      <w:lvlText w:val=""/>
      <w:lvlJc w:val="left"/>
      <w:pPr>
        <w:ind w:left="284" w:hanging="284"/>
      </w:pPr>
      <w:rPr>
        <w:rFonts w:ascii="Wingdings" w:hAnsi="Wingdings" w:hint="default"/>
      </w:rPr>
    </w:lvl>
    <w:lvl w:ilvl="1">
      <w:start w:val="1"/>
      <w:numFmt w:val="bullet"/>
      <w:pStyle w:val="Aufzhlungszeichen2"/>
      <w:lvlText w:val="–"/>
      <w:lvlJc w:val="left"/>
      <w:pPr>
        <w:ind w:left="567" w:hanging="283"/>
      </w:pPr>
      <w:rPr>
        <w:rFonts w:ascii="HelveticaNeueLT Com 55 Roman" w:hAnsi="HelveticaNeueLT Com 55 Roman" w:hint="default"/>
      </w:rPr>
    </w:lvl>
    <w:lvl w:ilvl="2">
      <w:start w:val="1"/>
      <w:numFmt w:val="bullet"/>
      <w:pStyle w:val="Aufzhlungszeichen3"/>
      <w:lvlText w:val="–"/>
      <w:lvlJc w:val="left"/>
      <w:pPr>
        <w:ind w:left="851" w:hanging="284"/>
      </w:pPr>
      <w:rPr>
        <w:rFonts w:ascii="HelveticaNeueLT Com 55 Roman" w:hAnsi="HelveticaNeueLT Com 55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EC90B5A"/>
    <w:multiLevelType w:val="multilevel"/>
    <w:tmpl w:val="39F8494A"/>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Arial" w:hAnsi="Arial"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2" w15:restartNumberingAfterBreak="0">
    <w:nsid w:val="652630A6"/>
    <w:multiLevelType w:val="multilevel"/>
    <w:tmpl w:val="0066839A"/>
    <w:lvl w:ilvl="0">
      <w:start w:val="1"/>
      <w:numFmt w:val="bullet"/>
      <w:lvlText w:val="‒"/>
      <w:lvlJc w:val="left"/>
      <w:pPr>
        <w:ind w:left="284" w:hanging="284"/>
      </w:pPr>
      <w:rPr>
        <w:rFonts w:ascii="Arial" w:hAnsi="Arial" w:hint="default"/>
      </w:rPr>
    </w:lvl>
    <w:lvl w:ilvl="1">
      <w:start w:val="1"/>
      <w:numFmt w:val="bullet"/>
      <w:lvlText w:val="–"/>
      <w:lvlJc w:val="left"/>
      <w:pPr>
        <w:ind w:left="567" w:hanging="283"/>
      </w:pPr>
      <w:rPr>
        <w:rFonts w:asciiTheme="minorHAnsi" w:hAnsiTheme="minorHAnsi" w:cs="Times New Roman" w:hint="default"/>
      </w:rPr>
    </w:lvl>
    <w:lvl w:ilvl="2">
      <w:start w:val="1"/>
      <w:numFmt w:val="decimal"/>
      <w:lvlText w:val="%3."/>
      <w:lvlJc w:val="left"/>
      <w:pPr>
        <w:ind w:left="851" w:hanging="284"/>
      </w:pPr>
      <w:rPr>
        <w:rFont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3" w15:restartNumberingAfterBreak="0">
    <w:nsid w:val="684C6F8A"/>
    <w:multiLevelType w:val="hybridMultilevel"/>
    <w:tmpl w:val="891EB3F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6A592EFB"/>
    <w:multiLevelType w:val="hybridMultilevel"/>
    <w:tmpl w:val="9B046264"/>
    <w:lvl w:ilvl="0" w:tplc="0BFC243E">
      <w:start w:val="1"/>
      <w:numFmt w:val="bullet"/>
      <w:lvlText w:val=""/>
      <w:lvlJc w:val="left"/>
      <w:pPr>
        <w:tabs>
          <w:tab w:val="num" w:pos="284"/>
        </w:tabs>
        <w:ind w:left="284" w:hanging="284"/>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AE06DE1"/>
    <w:multiLevelType w:val="multilevel"/>
    <w:tmpl w:val="D90C3548"/>
    <w:lvl w:ilvl="0">
      <w:start w:val="1"/>
      <w:numFmt w:val="bullet"/>
      <w:pStyle w:val="Aufzhlung1"/>
      <w:lvlText w:val="‒"/>
      <w:lvlJc w:val="left"/>
      <w:pPr>
        <w:ind w:left="284" w:hanging="284"/>
      </w:pPr>
      <w:rPr>
        <w:rFonts w:asciiTheme="minorHAnsi" w:hAnsiTheme="minorHAnsi" w:hint="default"/>
      </w:rPr>
    </w:lvl>
    <w:lvl w:ilvl="1">
      <w:start w:val="1"/>
      <w:numFmt w:val="bullet"/>
      <w:pStyle w:val="Aufzhlung2"/>
      <w:lvlText w:val="‒"/>
      <w:lvlJc w:val="left"/>
      <w:pPr>
        <w:ind w:left="567" w:hanging="283"/>
      </w:pPr>
      <w:rPr>
        <w:rFonts w:asciiTheme="minorHAnsi" w:hAnsiTheme="minorHAnsi" w:hint="default"/>
      </w:rPr>
    </w:lvl>
    <w:lvl w:ilvl="2">
      <w:start w:val="1"/>
      <w:numFmt w:val="bullet"/>
      <w:pStyle w:val="Aufzhlung3"/>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6" w15:restartNumberingAfterBreak="0">
    <w:nsid w:val="6C985FA8"/>
    <w:multiLevelType w:val="hybridMultilevel"/>
    <w:tmpl w:val="FD1A9C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8D127E"/>
    <w:multiLevelType w:val="multilevel"/>
    <w:tmpl w:val="08B45774"/>
    <w:lvl w:ilvl="0">
      <w:start w:val="1"/>
      <w:numFmt w:val="bullet"/>
      <w:lvlText w:val="–"/>
      <w:lvlJc w:val="left"/>
      <w:pPr>
        <w:ind w:left="284" w:hanging="284"/>
      </w:pPr>
      <w:rPr>
        <w:rFonts w:ascii="Times New Roman" w:hAnsi="Times New Roman" w:cs="Times New Roman" w:hint="default"/>
      </w:rPr>
    </w:lvl>
    <w:lvl w:ilvl="1">
      <w:start w:val="1"/>
      <w:numFmt w:val="bullet"/>
      <w:lvlText w:val="–"/>
      <w:lvlJc w:val="left"/>
      <w:pPr>
        <w:ind w:left="567" w:hanging="283"/>
      </w:pPr>
      <w:rPr>
        <w:rFonts w:asciiTheme="minorHAnsi" w:hAnsiTheme="minorHAnsi"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8" w15:restartNumberingAfterBreak="0">
    <w:nsid w:val="7FD325A5"/>
    <w:multiLevelType w:val="hybridMultilevel"/>
    <w:tmpl w:val="5C6AB6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046439602">
    <w:abstractNumId w:val="9"/>
  </w:num>
  <w:num w:numId="2" w16cid:durableId="788476668">
    <w:abstractNumId w:val="7"/>
  </w:num>
  <w:num w:numId="3" w16cid:durableId="1710687125">
    <w:abstractNumId w:val="6"/>
  </w:num>
  <w:num w:numId="4" w16cid:durableId="1682390965">
    <w:abstractNumId w:val="5"/>
  </w:num>
  <w:num w:numId="5" w16cid:durableId="561872674">
    <w:abstractNumId w:val="4"/>
  </w:num>
  <w:num w:numId="6" w16cid:durableId="1545436182">
    <w:abstractNumId w:val="8"/>
  </w:num>
  <w:num w:numId="7" w16cid:durableId="1589119929">
    <w:abstractNumId w:val="3"/>
  </w:num>
  <w:num w:numId="8" w16cid:durableId="1934970696">
    <w:abstractNumId w:val="2"/>
  </w:num>
  <w:num w:numId="9" w16cid:durableId="1253009799">
    <w:abstractNumId w:val="1"/>
  </w:num>
  <w:num w:numId="10" w16cid:durableId="1240795513">
    <w:abstractNumId w:val="0"/>
  </w:num>
  <w:num w:numId="11" w16cid:durableId="1968965861">
    <w:abstractNumId w:val="26"/>
  </w:num>
  <w:num w:numId="12" w16cid:durableId="906189701">
    <w:abstractNumId w:val="20"/>
  </w:num>
  <w:num w:numId="13" w16cid:durableId="788478549">
    <w:abstractNumId w:val="15"/>
  </w:num>
  <w:num w:numId="14" w16cid:durableId="181363779">
    <w:abstractNumId w:val="28"/>
  </w:num>
  <w:num w:numId="15" w16cid:durableId="570500526">
    <w:abstractNumId w:val="27"/>
  </w:num>
  <w:num w:numId="16" w16cid:durableId="2119448017">
    <w:abstractNumId w:val="10"/>
  </w:num>
  <w:num w:numId="17" w16cid:durableId="2037851503">
    <w:abstractNumId w:val="16"/>
  </w:num>
  <w:num w:numId="18" w16cid:durableId="13717619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90937893">
    <w:abstractNumId w:val="25"/>
  </w:num>
  <w:num w:numId="20" w16cid:durableId="1025517036">
    <w:abstractNumId w:val="14"/>
  </w:num>
  <w:num w:numId="21" w16cid:durableId="2080129185">
    <w:abstractNumId w:val="22"/>
  </w:num>
  <w:num w:numId="22" w16cid:durableId="595095406">
    <w:abstractNumId w:val="21"/>
  </w:num>
  <w:num w:numId="23" w16cid:durableId="865875905">
    <w:abstractNumId w:val="11"/>
  </w:num>
  <w:num w:numId="24" w16cid:durableId="1980376078">
    <w:abstractNumId w:val="18"/>
  </w:num>
  <w:num w:numId="25" w16cid:durableId="1432162150">
    <w:abstractNumId w:val="23"/>
  </w:num>
  <w:num w:numId="26" w16cid:durableId="1070076718">
    <w:abstractNumId w:val="19"/>
  </w:num>
  <w:num w:numId="27" w16cid:durableId="55247048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731594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14780783">
    <w:abstractNumId w:val="24"/>
  </w:num>
  <w:num w:numId="30" w16cid:durableId="327486968">
    <w:abstractNumId w:val="13"/>
  </w:num>
  <w:num w:numId="31" w16cid:durableId="29578870">
    <w:abstractNumId w:val="12"/>
  </w:num>
  <w:num w:numId="32" w16cid:durableId="1151097481">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arli Sascha, FIN-KAIO-RB-R">
    <w15:presenceInfo w15:providerId="None" w15:userId="Tarli Sascha, FIN-KAIO-RB-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activeWritingStyle w:appName="MSWord" w:lang="it-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6" w:nlCheck="1" w:checkStyle="0"/>
  <w:activeWritingStyle w:appName="MSWord" w:lang="de-DE" w:vendorID="64" w:dllVersion="6" w:nlCheck="1" w:checkStyle="0"/>
  <w:activeWritingStyle w:appName="MSWord" w:lang="de-CH" w:vendorID="64" w:dllVersion="0" w:nlCheck="1" w:checkStyle="0"/>
  <w:activeWritingStyle w:appName="MSWord" w:lang="en-GB" w:vendorID="64" w:dllVersion="0" w:nlCheck="1" w:checkStyle="0"/>
  <w:activeWritingStyle w:appName="MSWord" w:lang="en-GB" w:vendorID="64" w:dllVersion="6" w:nlCheck="1" w:checkStyle="1"/>
  <w:activeWritingStyle w:appName="MSWord" w:lang="en-US" w:vendorID="64" w:dllVersion="0" w:nlCheck="1" w:checkStyle="0"/>
  <w:activeWritingStyle w:appName="MSWord" w:lang="it-CH" w:vendorID="64" w:dllVersion="0" w:nlCheck="1" w:checkStyle="0"/>
  <w:activeWritingStyle w:appName="MSWord" w:lang="fr-CH" w:vendorID="64" w:dllVersion="0" w:nlCheck="1" w:checkStyle="0"/>
  <w:activeWritingStyle w:appName="MSWord" w:lang="de-DE" w:vendorID="64" w:dllVersion="0" w:nlCheck="1" w:checkStyle="0"/>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ocumentProtection w:edit="forms" w:enforcement="1" w:cryptProviderType="rsaAES" w:cryptAlgorithmClass="hash" w:cryptAlgorithmType="typeAny" w:cryptAlgorithmSid="14" w:cryptSpinCount="100000" w:hash="oZiO2AcuESy2n0f69mzj8X15E5T83XZzQqPg59oYZVWjwUEuMSi/r5u5eraZsxu0tCyUCPsWt+I8eJdj9R+wfg==" w:salt="QAxb3pN3ddLbHJpIEoY/uA=="/>
  <w:defaultTabStop w:val="708"/>
  <w:autoHyphenation/>
  <w:hyphenationZone w:val="425"/>
  <w:drawingGridHorizontalSpacing w:val="255"/>
  <w:drawingGridVerticalSpacing w:val="255"/>
  <w:displayHorizontalDrawingGridEvery w:val="10"/>
  <w:displayVerticalDrawingGridEvery w:val="0"/>
  <w:characterSpacingControl w:val="doNotCompress"/>
  <w:hdrShapeDefaults>
    <o:shapedefaults v:ext="edit" spidmax="921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272"/>
    <w:rsid w:val="00002978"/>
    <w:rsid w:val="00003404"/>
    <w:rsid w:val="000035BE"/>
    <w:rsid w:val="0001010F"/>
    <w:rsid w:val="00010D44"/>
    <w:rsid w:val="000116E1"/>
    <w:rsid w:val="000118C1"/>
    <w:rsid w:val="00012E5A"/>
    <w:rsid w:val="0001445D"/>
    <w:rsid w:val="00015D48"/>
    <w:rsid w:val="000168C1"/>
    <w:rsid w:val="0002147A"/>
    <w:rsid w:val="00022547"/>
    <w:rsid w:val="000258FF"/>
    <w:rsid w:val="000266B7"/>
    <w:rsid w:val="0002739A"/>
    <w:rsid w:val="0003174E"/>
    <w:rsid w:val="00032B92"/>
    <w:rsid w:val="000409C8"/>
    <w:rsid w:val="00041700"/>
    <w:rsid w:val="000428A3"/>
    <w:rsid w:val="0004410F"/>
    <w:rsid w:val="00045DA0"/>
    <w:rsid w:val="0004775B"/>
    <w:rsid w:val="00054BDC"/>
    <w:rsid w:val="000610F6"/>
    <w:rsid w:val="00061F5D"/>
    <w:rsid w:val="00063BC2"/>
    <w:rsid w:val="000701F1"/>
    <w:rsid w:val="0007095A"/>
    <w:rsid w:val="00071780"/>
    <w:rsid w:val="000816A9"/>
    <w:rsid w:val="000822A6"/>
    <w:rsid w:val="000823C7"/>
    <w:rsid w:val="00083D66"/>
    <w:rsid w:val="00084759"/>
    <w:rsid w:val="00095CB1"/>
    <w:rsid w:val="0009664E"/>
    <w:rsid w:val="00096E8E"/>
    <w:rsid w:val="00097476"/>
    <w:rsid w:val="000A0709"/>
    <w:rsid w:val="000A1884"/>
    <w:rsid w:val="000A42E5"/>
    <w:rsid w:val="000A4673"/>
    <w:rsid w:val="000A57CD"/>
    <w:rsid w:val="000A586F"/>
    <w:rsid w:val="000B0159"/>
    <w:rsid w:val="000B595D"/>
    <w:rsid w:val="000B64EC"/>
    <w:rsid w:val="000B6BF7"/>
    <w:rsid w:val="000C49C1"/>
    <w:rsid w:val="000C5AA0"/>
    <w:rsid w:val="000D06EA"/>
    <w:rsid w:val="000D1743"/>
    <w:rsid w:val="000D177D"/>
    <w:rsid w:val="000D6FC5"/>
    <w:rsid w:val="000D7F08"/>
    <w:rsid w:val="000E0CEF"/>
    <w:rsid w:val="000E174A"/>
    <w:rsid w:val="000E756F"/>
    <w:rsid w:val="000F037E"/>
    <w:rsid w:val="000F576F"/>
    <w:rsid w:val="000F78CE"/>
    <w:rsid w:val="0010021F"/>
    <w:rsid w:val="00102345"/>
    <w:rsid w:val="00106688"/>
    <w:rsid w:val="001069C5"/>
    <w:rsid w:val="00106DB8"/>
    <w:rsid w:val="00107536"/>
    <w:rsid w:val="00107F09"/>
    <w:rsid w:val="00112766"/>
    <w:rsid w:val="00112C1E"/>
    <w:rsid w:val="001134C7"/>
    <w:rsid w:val="00113CB8"/>
    <w:rsid w:val="00114159"/>
    <w:rsid w:val="0011601D"/>
    <w:rsid w:val="0012151C"/>
    <w:rsid w:val="0012168B"/>
    <w:rsid w:val="0012383B"/>
    <w:rsid w:val="00124B68"/>
    <w:rsid w:val="00124F23"/>
    <w:rsid w:val="00126FF0"/>
    <w:rsid w:val="001273A1"/>
    <w:rsid w:val="00127A77"/>
    <w:rsid w:val="00127F7C"/>
    <w:rsid w:val="00130557"/>
    <w:rsid w:val="001307C8"/>
    <w:rsid w:val="00134353"/>
    <w:rsid w:val="001363EC"/>
    <w:rsid w:val="001375AB"/>
    <w:rsid w:val="00140075"/>
    <w:rsid w:val="00140272"/>
    <w:rsid w:val="001407C6"/>
    <w:rsid w:val="00144122"/>
    <w:rsid w:val="001471AF"/>
    <w:rsid w:val="00154677"/>
    <w:rsid w:val="0016119E"/>
    <w:rsid w:val="001617BB"/>
    <w:rsid w:val="00166023"/>
    <w:rsid w:val="00167916"/>
    <w:rsid w:val="00176125"/>
    <w:rsid w:val="0017672D"/>
    <w:rsid w:val="00184606"/>
    <w:rsid w:val="00190A82"/>
    <w:rsid w:val="00191ECD"/>
    <w:rsid w:val="001932E0"/>
    <w:rsid w:val="0019456D"/>
    <w:rsid w:val="00196ABC"/>
    <w:rsid w:val="00196B03"/>
    <w:rsid w:val="00196C0B"/>
    <w:rsid w:val="001974F9"/>
    <w:rsid w:val="001A0029"/>
    <w:rsid w:val="001A666F"/>
    <w:rsid w:val="001B166D"/>
    <w:rsid w:val="001B1F85"/>
    <w:rsid w:val="001B4DBF"/>
    <w:rsid w:val="001B5E85"/>
    <w:rsid w:val="001C35A3"/>
    <w:rsid w:val="001C4D4E"/>
    <w:rsid w:val="001D64CE"/>
    <w:rsid w:val="001E2502"/>
    <w:rsid w:val="001E2720"/>
    <w:rsid w:val="001E3FF4"/>
    <w:rsid w:val="001F0B40"/>
    <w:rsid w:val="001F16D7"/>
    <w:rsid w:val="001F2AA2"/>
    <w:rsid w:val="001F4671"/>
    <w:rsid w:val="001F4A7E"/>
    <w:rsid w:val="001F4B8C"/>
    <w:rsid w:val="001F5DB0"/>
    <w:rsid w:val="002008D7"/>
    <w:rsid w:val="00203AF7"/>
    <w:rsid w:val="00207AAF"/>
    <w:rsid w:val="00207AC2"/>
    <w:rsid w:val="002141FD"/>
    <w:rsid w:val="002214E4"/>
    <w:rsid w:val="00224C53"/>
    <w:rsid w:val="00224C9B"/>
    <w:rsid w:val="00225571"/>
    <w:rsid w:val="0022685B"/>
    <w:rsid w:val="0023205B"/>
    <w:rsid w:val="002338BD"/>
    <w:rsid w:val="00236C8A"/>
    <w:rsid w:val="00243EED"/>
    <w:rsid w:val="00244323"/>
    <w:rsid w:val="00246EC6"/>
    <w:rsid w:val="00247DF2"/>
    <w:rsid w:val="0025644A"/>
    <w:rsid w:val="00256F55"/>
    <w:rsid w:val="00266772"/>
    <w:rsid w:val="00267F71"/>
    <w:rsid w:val="002712AE"/>
    <w:rsid w:val="00275860"/>
    <w:rsid w:val="002770BA"/>
    <w:rsid w:val="00290E37"/>
    <w:rsid w:val="0029375B"/>
    <w:rsid w:val="002945F1"/>
    <w:rsid w:val="00295844"/>
    <w:rsid w:val="00295DEC"/>
    <w:rsid w:val="002A3098"/>
    <w:rsid w:val="002B44E7"/>
    <w:rsid w:val="002C2DC3"/>
    <w:rsid w:val="002C4AA4"/>
    <w:rsid w:val="002C6EF1"/>
    <w:rsid w:val="002D25EA"/>
    <w:rsid w:val="002D272F"/>
    <w:rsid w:val="002D3461"/>
    <w:rsid w:val="002D3712"/>
    <w:rsid w:val="002D38AE"/>
    <w:rsid w:val="002D3CF3"/>
    <w:rsid w:val="002E0600"/>
    <w:rsid w:val="002E1CF9"/>
    <w:rsid w:val="002E3249"/>
    <w:rsid w:val="002E4096"/>
    <w:rsid w:val="002E541B"/>
    <w:rsid w:val="002E6D3C"/>
    <w:rsid w:val="002E746A"/>
    <w:rsid w:val="002E7CBA"/>
    <w:rsid w:val="002F06AA"/>
    <w:rsid w:val="002F534D"/>
    <w:rsid w:val="002F68A2"/>
    <w:rsid w:val="002F7482"/>
    <w:rsid w:val="0030245A"/>
    <w:rsid w:val="00302FD4"/>
    <w:rsid w:val="00303A65"/>
    <w:rsid w:val="00304B2F"/>
    <w:rsid w:val="00305154"/>
    <w:rsid w:val="003062AD"/>
    <w:rsid w:val="003100D6"/>
    <w:rsid w:val="003102A0"/>
    <w:rsid w:val="0031139B"/>
    <w:rsid w:val="003127DA"/>
    <w:rsid w:val="00316B83"/>
    <w:rsid w:val="003210FB"/>
    <w:rsid w:val="0032330D"/>
    <w:rsid w:val="00325AC5"/>
    <w:rsid w:val="00333A1B"/>
    <w:rsid w:val="00335339"/>
    <w:rsid w:val="00335941"/>
    <w:rsid w:val="003359D8"/>
    <w:rsid w:val="00336989"/>
    <w:rsid w:val="00336A76"/>
    <w:rsid w:val="00337BD2"/>
    <w:rsid w:val="003400DC"/>
    <w:rsid w:val="0034154C"/>
    <w:rsid w:val="003513C9"/>
    <w:rsid w:val="003514EE"/>
    <w:rsid w:val="00351B75"/>
    <w:rsid w:val="00363671"/>
    <w:rsid w:val="00364EE3"/>
    <w:rsid w:val="00367A93"/>
    <w:rsid w:val="003722B9"/>
    <w:rsid w:val="003757E4"/>
    <w:rsid w:val="00375834"/>
    <w:rsid w:val="00375D0E"/>
    <w:rsid w:val="003771E2"/>
    <w:rsid w:val="00380D67"/>
    <w:rsid w:val="003900B9"/>
    <w:rsid w:val="0039090B"/>
    <w:rsid w:val="00390B6F"/>
    <w:rsid w:val="00395599"/>
    <w:rsid w:val="00396082"/>
    <w:rsid w:val="0039616D"/>
    <w:rsid w:val="00396A4E"/>
    <w:rsid w:val="003A396E"/>
    <w:rsid w:val="003B02F8"/>
    <w:rsid w:val="003B2CBD"/>
    <w:rsid w:val="003B4BF5"/>
    <w:rsid w:val="003B6711"/>
    <w:rsid w:val="003D0FAA"/>
    <w:rsid w:val="003D1066"/>
    <w:rsid w:val="003D3855"/>
    <w:rsid w:val="003D4FCF"/>
    <w:rsid w:val="003D5799"/>
    <w:rsid w:val="003D7513"/>
    <w:rsid w:val="003E0D7F"/>
    <w:rsid w:val="003E4AD3"/>
    <w:rsid w:val="003F1A56"/>
    <w:rsid w:val="003F5FBC"/>
    <w:rsid w:val="003F70F2"/>
    <w:rsid w:val="003F711B"/>
    <w:rsid w:val="004007B2"/>
    <w:rsid w:val="0040593D"/>
    <w:rsid w:val="00410AF1"/>
    <w:rsid w:val="0041542B"/>
    <w:rsid w:val="004165DE"/>
    <w:rsid w:val="004212A5"/>
    <w:rsid w:val="00421DB9"/>
    <w:rsid w:val="00427E73"/>
    <w:rsid w:val="00430DE2"/>
    <w:rsid w:val="004378C7"/>
    <w:rsid w:val="0044096D"/>
    <w:rsid w:val="0044387F"/>
    <w:rsid w:val="004519B6"/>
    <w:rsid w:val="00452D49"/>
    <w:rsid w:val="00452E96"/>
    <w:rsid w:val="004607F4"/>
    <w:rsid w:val="00466CA6"/>
    <w:rsid w:val="00470BD2"/>
    <w:rsid w:val="004714DD"/>
    <w:rsid w:val="00472909"/>
    <w:rsid w:val="00481229"/>
    <w:rsid w:val="00481775"/>
    <w:rsid w:val="00481A06"/>
    <w:rsid w:val="00482FCC"/>
    <w:rsid w:val="00484FC6"/>
    <w:rsid w:val="004861A0"/>
    <w:rsid w:val="00486DBB"/>
    <w:rsid w:val="00486FC7"/>
    <w:rsid w:val="00491992"/>
    <w:rsid w:val="0049364E"/>
    <w:rsid w:val="00494FD7"/>
    <w:rsid w:val="0049577D"/>
    <w:rsid w:val="00496685"/>
    <w:rsid w:val="004A039B"/>
    <w:rsid w:val="004A0479"/>
    <w:rsid w:val="004A41E9"/>
    <w:rsid w:val="004A60C5"/>
    <w:rsid w:val="004B0744"/>
    <w:rsid w:val="004B0FDB"/>
    <w:rsid w:val="004B6A97"/>
    <w:rsid w:val="004C1329"/>
    <w:rsid w:val="004C3880"/>
    <w:rsid w:val="004C442B"/>
    <w:rsid w:val="004C575A"/>
    <w:rsid w:val="004D0F2F"/>
    <w:rsid w:val="004D179F"/>
    <w:rsid w:val="004D21CD"/>
    <w:rsid w:val="004D5349"/>
    <w:rsid w:val="004D5B31"/>
    <w:rsid w:val="004D5D02"/>
    <w:rsid w:val="004D5F14"/>
    <w:rsid w:val="004D606F"/>
    <w:rsid w:val="004E222C"/>
    <w:rsid w:val="004E2BF5"/>
    <w:rsid w:val="004E5C94"/>
    <w:rsid w:val="004F1BCC"/>
    <w:rsid w:val="004F39D4"/>
    <w:rsid w:val="004F4CBF"/>
    <w:rsid w:val="00500294"/>
    <w:rsid w:val="00501AEF"/>
    <w:rsid w:val="00502500"/>
    <w:rsid w:val="00503C04"/>
    <w:rsid w:val="00513F66"/>
    <w:rsid w:val="005161DB"/>
    <w:rsid w:val="0051679B"/>
    <w:rsid w:val="00516C61"/>
    <w:rsid w:val="00526C93"/>
    <w:rsid w:val="00530B4B"/>
    <w:rsid w:val="00532631"/>
    <w:rsid w:val="00535EA2"/>
    <w:rsid w:val="00536A91"/>
    <w:rsid w:val="00537410"/>
    <w:rsid w:val="00537C85"/>
    <w:rsid w:val="00540A95"/>
    <w:rsid w:val="00542DE9"/>
    <w:rsid w:val="00543872"/>
    <w:rsid w:val="00543CAB"/>
    <w:rsid w:val="00543F57"/>
    <w:rsid w:val="0054591C"/>
    <w:rsid w:val="00546B98"/>
    <w:rsid w:val="00550787"/>
    <w:rsid w:val="00550ABF"/>
    <w:rsid w:val="00551F69"/>
    <w:rsid w:val="00554B1D"/>
    <w:rsid w:val="0055630A"/>
    <w:rsid w:val="0056080A"/>
    <w:rsid w:val="00562702"/>
    <w:rsid w:val="00562E7B"/>
    <w:rsid w:val="005667D1"/>
    <w:rsid w:val="00574AAC"/>
    <w:rsid w:val="005818BC"/>
    <w:rsid w:val="00581F36"/>
    <w:rsid w:val="00581FD9"/>
    <w:rsid w:val="0058351F"/>
    <w:rsid w:val="0058604F"/>
    <w:rsid w:val="00587481"/>
    <w:rsid w:val="00591832"/>
    <w:rsid w:val="00592632"/>
    <w:rsid w:val="00592841"/>
    <w:rsid w:val="005943C6"/>
    <w:rsid w:val="00596EEB"/>
    <w:rsid w:val="00597339"/>
    <w:rsid w:val="005A064B"/>
    <w:rsid w:val="005A7EB9"/>
    <w:rsid w:val="005B4DEC"/>
    <w:rsid w:val="005B5CD0"/>
    <w:rsid w:val="005B6FD0"/>
    <w:rsid w:val="005C23DB"/>
    <w:rsid w:val="005C40C6"/>
    <w:rsid w:val="005C6148"/>
    <w:rsid w:val="005C7392"/>
    <w:rsid w:val="005D05F7"/>
    <w:rsid w:val="005D161E"/>
    <w:rsid w:val="005D4FBB"/>
    <w:rsid w:val="005D682F"/>
    <w:rsid w:val="005E3592"/>
    <w:rsid w:val="005E46D2"/>
    <w:rsid w:val="005E74A9"/>
    <w:rsid w:val="005E7BF7"/>
    <w:rsid w:val="005F546D"/>
    <w:rsid w:val="005F60CA"/>
    <w:rsid w:val="005F64F0"/>
    <w:rsid w:val="00602616"/>
    <w:rsid w:val="006044D5"/>
    <w:rsid w:val="006051C4"/>
    <w:rsid w:val="0060750F"/>
    <w:rsid w:val="00614396"/>
    <w:rsid w:val="00615B68"/>
    <w:rsid w:val="006201A2"/>
    <w:rsid w:val="00621CAF"/>
    <w:rsid w:val="00622FDC"/>
    <w:rsid w:val="00625020"/>
    <w:rsid w:val="006304C2"/>
    <w:rsid w:val="00632704"/>
    <w:rsid w:val="00635DEE"/>
    <w:rsid w:val="006368C5"/>
    <w:rsid w:val="0063694A"/>
    <w:rsid w:val="00642493"/>
    <w:rsid w:val="00642E05"/>
    <w:rsid w:val="00642F26"/>
    <w:rsid w:val="0064360F"/>
    <w:rsid w:val="00643EFA"/>
    <w:rsid w:val="00645850"/>
    <w:rsid w:val="006513D1"/>
    <w:rsid w:val="00651C2B"/>
    <w:rsid w:val="00652553"/>
    <w:rsid w:val="0065274C"/>
    <w:rsid w:val="006562E0"/>
    <w:rsid w:val="00657051"/>
    <w:rsid w:val="006577E6"/>
    <w:rsid w:val="00662C23"/>
    <w:rsid w:val="0066491F"/>
    <w:rsid w:val="00666A91"/>
    <w:rsid w:val="006704EE"/>
    <w:rsid w:val="006756C3"/>
    <w:rsid w:val="0068083D"/>
    <w:rsid w:val="00681AEB"/>
    <w:rsid w:val="006822FA"/>
    <w:rsid w:val="006854F3"/>
    <w:rsid w:val="00686D14"/>
    <w:rsid w:val="00687ED7"/>
    <w:rsid w:val="00693B4C"/>
    <w:rsid w:val="0069453E"/>
    <w:rsid w:val="006A1B59"/>
    <w:rsid w:val="006A6EE2"/>
    <w:rsid w:val="006B3473"/>
    <w:rsid w:val="006B3F19"/>
    <w:rsid w:val="006B61C1"/>
    <w:rsid w:val="006C055A"/>
    <w:rsid w:val="006C144C"/>
    <w:rsid w:val="006C1669"/>
    <w:rsid w:val="006C1863"/>
    <w:rsid w:val="006C5D7B"/>
    <w:rsid w:val="006E0F4E"/>
    <w:rsid w:val="006E354E"/>
    <w:rsid w:val="006E6B42"/>
    <w:rsid w:val="006E713C"/>
    <w:rsid w:val="006F0345"/>
    <w:rsid w:val="006F0469"/>
    <w:rsid w:val="006F60D1"/>
    <w:rsid w:val="006F7CED"/>
    <w:rsid w:val="007004B6"/>
    <w:rsid w:val="0070207C"/>
    <w:rsid w:val="007023CA"/>
    <w:rsid w:val="00703409"/>
    <w:rsid w:val="007040B6"/>
    <w:rsid w:val="00705076"/>
    <w:rsid w:val="00705B96"/>
    <w:rsid w:val="00706DD2"/>
    <w:rsid w:val="00711147"/>
    <w:rsid w:val="00711FB3"/>
    <w:rsid w:val="0071668C"/>
    <w:rsid w:val="0072377C"/>
    <w:rsid w:val="0072543E"/>
    <w:rsid w:val="007254A0"/>
    <w:rsid w:val="007255EE"/>
    <w:rsid w:val="007277E3"/>
    <w:rsid w:val="0073126D"/>
    <w:rsid w:val="00731A17"/>
    <w:rsid w:val="00732D76"/>
    <w:rsid w:val="00734458"/>
    <w:rsid w:val="00735A38"/>
    <w:rsid w:val="007419CF"/>
    <w:rsid w:val="00742A7A"/>
    <w:rsid w:val="0074487E"/>
    <w:rsid w:val="00746273"/>
    <w:rsid w:val="00746CAE"/>
    <w:rsid w:val="00747EBD"/>
    <w:rsid w:val="0075029E"/>
    <w:rsid w:val="0075237B"/>
    <w:rsid w:val="00754E65"/>
    <w:rsid w:val="00756062"/>
    <w:rsid w:val="00756772"/>
    <w:rsid w:val="00760BEF"/>
    <w:rsid w:val="0076326D"/>
    <w:rsid w:val="00763A45"/>
    <w:rsid w:val="0076551F"/>
    <w:rsid w:val="00771F4F"/>
    <w:rsid w:val="007721BF"/>
    <w:rsid w:val="00774E70"/>
    <w:rsid w:val="00776FFA"/>
    <w:rsid w:val="00780035"/>
    <w:rsid w:val="00784279"/>
    <w:rsid w:val="00784422"/>
    <w:rsid w:val="00786EF3"/>
    <w:rsid w:val="0078720D"/>
    <w:rsid w:val="00787D98"/>
    <w:rsid w:val="00790ED9"/>
    <w:rsid w:val="00796CEE"/>
    <w:rsid w:val="00797FDE"/>
    <w:rsid w:val="007A16A7"/>
    <w:rsid w:val="007A3524"/>
    <w:rsid w:val="007A6304"/>
    <w:rsid w:val="007B0A9B"/>
    <w:rsid w:val="007B0D94"/>
    <w:rsid w:val="007B2D50"/>
    <w:rsid w:val="007B40D7"/>
    <w:rsid w:val="007C0B2A"/>
    <w:rsid w:val="007C394A"/>
    <w:rsid w:val="007D0154"/>
    <w:rsid w:val="007D06C7"/>
    <w:rsid w:val="007D21F3"/>
    <w:rsid w:val="007D263B"/>
    <w:rsid w:val="007D61FE"/>
    <w:rsid w:val="007D6F53"/>
    <w:rsid w:val="007E0460"/>
    <w:rsid w:val="007E3459"/>
    <w:rsid w:val="007E447D"/>
    <w:rsid w:val="007F0876"/>
    <w:rsid w:val="007F34B1"/>
    <w:rsid w:val="007F6C97"/>
    <w:rsid w:val="00801778"/>
    <w:rsid w:val="008057E9"/>
    <w:rsid w:val="00807940"/>
    <w:rsid w:val="00810972"/>
    <w:rsid w:val="00814BE6"/>
    <w:rsid w:val="00824CE1"/>
    <w:rsid w:val="00826549"/>
    <w:rsid w:val="00826C63"/>
    <w:rsid w:val="0083285D"/>
    <w:rsid w:val="00832D99"/>
    <w:rsid w:val="00833373"/>
    <w:rsid w:val="00834F3F"/>
    <w:rsid w:val="00835B0B"/>
    <w:rsid w:val="00840F59"/>
    <w:rsid w:val="00841B44"/>
    <w:rsid w:val="00843302"/>
    <w:rsid w:val="00843E1D"/>
    <w:rsid w:val="008441CC"/>
    <w:rsid w:val="00844DF7"/>
    <w:rsid w:val="008458C8"/>
    <w:rsid w:val="0084639C"/>
    <w:rsid w:val="00853B4E"/>
    <w:rsid w:val="008577F6"/>
    <w:rsid w:val="00857D8A"/>
    <w:rsid w:val="00863501"/>
    <w:rsid w:val="00865145"/>
    <w:rsid w:val="00865D15"/>
    <w:rsid w:val="00870017"/>
    <w:rsid w:val="008758AC"/>
    <w:rsid w:val="008822E5"/>
    <w:rsid w:val="00882473"/>
    <w:rsid w:val="00883CC4"/>
    <w:rsid w:val="008849F4"/>
    <w:rsid w:val="00886881"/>
    <w:rsid w:val="0089690A"/>
    <w:rsid w:val="008A2609"/>
    <w:rsid w:val="008A2F3A"/>
    <w:rsid w:val="008A3A66"/>
    <w:rsid w:val="008B09F3"/>
    <w:rsid w:val="008B6C1A"/>
    <w:rsid w:val="008B6E4E"/>
    <w:rsid w:val="008C2769"/>
    <w:rsid w:val="008C4D00"/>
    <w:rsid w:val="008C5C9F"/>
    <w:rsid w:val="008D07FD"/>
    <w:rsid w:val="008D1FC7"/>
    <w:rsid w:val="008D2891"/>
    <w:rsid w:val="008D331E"/>
    <w:rsid w:val="008D57E8"/>
    <w:rsid w:val="008D6E0C"/>
    <w:rsid w:val="008E3CDA"/>
    <w:rsid w:val="008E4275"/>
    <w:rsid w:val="008E7456"/>
    <w:rsid w:val="008E7894"/>
    <w:rsid w:val="008F1D13"/>
    <w:rsid w:val="008F23FC"/>
    <w:rsid w:val="008F6CE5"/>
    <w:rsid w:val="0090347A"/>
    <w:rsid w:val="00904EB5"/>
    <w:rsid w:val="009052E4"/>
    <w:rsid w:val="009054F9"/>
    <w:rsid w:val="0090753C"/>
    <w:rsid w:val="00911410"/>
    <w:rsid w:val="009114C9"/>
    <w:rsid w:val="00913373"/>
    <w:rsid w:val="00915303"/>
    <w:rsid w:val="009175E4"/>
    <w:rsid w:val="0092680C"/>
    <w:rsid w:val="0093303A"/>
    <w:rsid w:val="009344CF"/>
    <w:rsid w:val="00935A5B"/>
    <w:rsid w:val="0093619F"/>
    <w:rsid w:val="00940831"/>
    <w:rsid w:val="009427E5"/>
    <w:rsid w:val="009454B7"/>
    <w:rsid w:val="009506ED"/>
    <w:rsid w:val="00955032"/>
    <w:rsid w:val="009568A7"/>
    <w:rsid w:val="009613D8"/>
    <w:rsid w:val="00961618"/>
    <w:rsid w:val="00970BCF"/>
    <w:rsid w:val="00971F77"/>
    <w:rsid w:val="0097384E"/>
    <w:rsid w:val="00974275"/>
    <w:rsid w:val="00974293"/>
    <w:rsid w:val="009746FC"/>
    <w:rsid w:val="00975FC0"/>
    <w:rsid w:val="0098029F"/>
    <w:rsid w:val="009804FC"/>
    <w:rsid w:val="0098474B"/>
    <w:rsid w:val="00986522"/>
    <w:rsid w:val="009919D4"/>
    <w:rsid w:val="00993D94"/>
    <w:rsid w:val="0099425F"/>
    <w:rsid w:val="00994809"/>
    <w:rsid w:val="00995CBA"/>
    <w:rsid w:val="0099678C"/>
    <w:rsid w:val="00997689"/>
    <w:rsid w:val="009A01B9"/>
    <w:rsid w:val="009A252B"/>
    <w:rsid w:val="009A6099"/>
    <w:rsid w:val="009A6FFD"/>
    <w:rsid w:val="009B0C96"/>
    <w:rsid w:val="009B272B"/>
    <w:rsid w:val="009B63CF"/>
    <w:rsid w:val="009B695D"/>
    <w:rsid w:val="009C222B"/>
    <w:rsid w:val="009C480C"/>
    <w:rsid w:val="009C5D78"/>
    <w:rsid w:val="009C60F7"/>
    <w:rsid w:val="009C67A8"/>
    <w:rsid w:val="009D0B5C"/>
    <w:rsid w:val="009D0EEB"/>
    <w:rsid w:val="009D13DD"/>
    <w:rsid w:val="009D201B"/>
    <w:rsid w:val="009D4C91"/>
    <w:rsid w:val="009D5D9C"/>
    <w:rsid w:val="009D7905"/>
    <w:rsid w:val="009E2171"/>
    <w:rsid w:val="009E363A"/>
    <w:rsid w:val="009E537F"/>
    <w:rsid w:val="009E5BCA"/>
    <w:rsid w:val="009F1B31"/>
    <w:rsid w:val="009F6AD9"/>
    <w:rsid w:val="00A02DA9"/>
    <w:rsid w:val="00A037AB"/>
    <w:rsid w:val="00A04CC5"/>
    <w:rsid w:val="00A06F53"/>
    <w:rsid w:val="00A12566"/>
    <w:rsid w:val="00A12B05"/>
    <w:rsid w:val="00A14585"/>
    <w:rsid w:val="00A15841"/>
    <w:rsid w:val="00A26A74"/>
    <w:rsid w:val="00A35A36"/>
    <w:rsid w:val="00A36ED7"/>
    <w:rsid w:val="00A45E6C"/>
    <w:rsid w:val="00A5451D"/>
    <w:rsid w:val="00A55C83"/>
    <w:rsid w:val="00A57815"/>
    <w:rsid w:val="00A6174D"/>
    <w:rsid w:val="00A62F82"/>
    <w:rsid w:val="00A70CDC"/>
    <w:rsid w:val="00A7133D"/>
    <w:rsid w:val="00A76251"/>
    <w:rsid w:val="00A76D18"/>
    <w:rsid w:val="00A77B06"/>
    <w:rsid w:val="00A84960"/>
    <w:rsid w:val="00A84CE3"/>
    <w:rsid w:val="00A84DB7"/>
    <w:rsid w:val="00A84E81"/>
    <w:rsid w:val="00A87DBB"/>
    <w:rsid w:val="00AA0E6D"/>
    <w:rsid w:val="00AA43EF"/>
    <w:rsid w:val="00AA5F3F"/>
    <w:rsid w:val="00AA666C"/>
    <w:rsid w:val="00AB1032"/>
    <w:rsid w:val="00AB601A"/>
    <w:rsid w:val="00AC00C8"/>
    <w:rsid w:val="00AC0EFF"/>
    <w:rsid w:val="00AC2D5B"/>
    <w:rsid w:val="00AC3118"/>
    <w:rsid w:val="00AC321A"/>
    <w:rsid w:val="00AC4630"/>
    <w:rsid w:val="00AC6283"/>
    <w:rsid w:val="00AC6A31"/>
    <w:rsid w:val="00AD138A"/>
    <w:rsid w:val="00AD36B2"/>
    <w:rsid w:val="00AD7AE5"/>
    <w:rsid w:val="00AE2DE1"/>
    <w:rsid w:val="00AF185E"/>
    <w:rsid w:val="00AF3845"/>
    <w:rsid w:val="00AF47AE"/>
    <w:rsid w:val="00AF7575"/>
    <w:rsid w:val="00AF7BA9"/>
    <w:rsid w:val="00AF7CA8"/>
    <w:rsid w:val="00B0249E"/>
    <w:rsid w:val="00B043A7"/>
    <w:rsid w:val="00B11A9B"/>
    <w:rsid w:val="00B124A3"/>
    <w:rsid w:val="00B140B2"/>
    <w:rsid w:val="00B201BE"/>
    <w:rsid w:val="00B20BFC"/>
    <w:rsid w:val="00B225B2"/>
    <w:rsid w:val="00B264D0"/>
    <w:rsid w:val="00B327F1"/>
    <w:rsid w:val="00B32ABB"/>
    <w:rsid w:val="00B33759"/>
    <w:rsid w:val="00B41FD3"/>
    <w:rsid w:val="00B426D3"/>
    <w:rsid w:val="00B431DE"/>
    <w:rsid w:val="00B451BB"/>
    <w:rsid w:val="00B452C0"/>
    <w:rsid w:val="00B520A9"/>
    <w:rsid w:val="00B56332"/>
    <w:rsid w:val="00B62D95"/>
    <w:rsid w:val="00B70D03"/>
    <w:rsid w:val="00B71F06"/>
    <w:rsid w:val="00B7523A"/>
    <w:rsid w:val="00B803E7"/>
    <w:rsid w:val="00B82098"/>
    <w:rsid w:val="00B82E14"/>
    <w:rsid w:val="00B832B7"/>
    <w:rsid w:val="00B9474E"/>
    <w:rsid w:val="00B97F73"/>
    <w:rsid w:val="00BA0356"/>
    <w:rsid w:val="00BA1AB2"/>
    <w:rsid w:val="00BA4DDE"/>
    <w:rsid w:val="00BA68A9"/>
    <w:rsid w:val="00BA741D"/>
    <w:rsid w:val="00BA749A"/>
    <w:rsid w:val="00BB49D5"/>
    <w:rsid w:val="00BB6C3C"/>
    <w:rsid w:val="00BB6C6A"/>
    <w:rsid w:val="00BC3E90"/>
    <w:rsid w:val="00BC655F"/>
    <w:rsid w:val="00BD3717"/>
    <w:rsid w:val="00BD4A9C"/>
    <w:rsid w:val="00BE1E62"/>
    <w:rsid w:val="00BE3DE1"/>
    <w:rsid w:val="00BF330A"/>
    <w:rsid w:val="00BF5C0E"/>
    <w:rsid w:val="00BF7052"/>
    <w:rsid w:val="00C034B4"/>
    <w:rsid w:val="00C05FAB"/>
    <w:rsid w:val="00C12D9E"/>
    <w:rsid w:val="00C16C85"/>
    <w:rsid w:val="00C1704D"/>
    <w:rsid w:val="00C173F8"/>
    <w:rsid w:val="00C20E5C"/>
    <w:rsid w:val="00C21272"/>
    <w:rsid w:val="00C219C1"/>
    <w:rsid w:val="00C22430"/>
    <w:rsid w:val="00C25617"/>
    <w:rsid w:val="00C25D21"/>
    <w:rsid w:val="00C26499"/>
    <w:rsid w:val="00C26986"/>
    <w:rsid w:val="00C26D5B"/>
    <w:rsid w:val="00C2702C"/>
    <w:rsid w:val="00C2765B"/>
    <w:rsid w:val="00C27D8C"/>
    <w:rsid w:val="00C3097A"/>
    <w:rsid w:val="00C3438E"/>
    <w:rsid w:val="00C3546C"/>
    <w:rsid w:val="00C3555B"/>
    <w:rsid w:val="00C3674D"/>
    <w:rsid w:val="00C372A8"/>
    <w:rsid w:val="00C378BE"/>
    <w:rsid w:val="00C4752A"/>
    <w:rsid w:val="00C4752E"/>
    <w:rsid w:val="00C51D2F"/>
    <w:rsid w:val="00C51DEB"/>
    <w:rsid w:val="00C529A0"/>
    <w:rsid w:val="00C540E0"/>
    <w:rsid w:val="00C55150"/>
    <w:rsid w:val="00C573A1"/>
    <w:rsid w:val="00C57571"/>
    <w:rsid w:val="00C613E9"/>
    <w:rsid w:val="00C67C00"/>
    <w:rsid w:val="00C70E2D"/>
    <w:rsid w:val="00C72351"/>
    <w:rsid w:val="00C7482A"/>
    <w:rsid w:val="00C74920"/>
    <w:rsid w:val="00C822D2"/>
    <w:rsid w:val="00C86C50"/>
    <w:rsid w:val="00C86E8E"/>
    <w:rsid w:val="00C8751F"/>
    <w:rsid w:val="00C87B16"/>
    <w:rsid w:val="00C90365"/>
    <w:rsid w:val="00C93AC2"/>
    <w:rsid w:val="00C9495E"/>
    <w:rsid w:val="00CA0842"/>
    <w:rsid w:val="00CA2399"/>
    <w:rsid w:val="00CA348A"/>
    <w:rsid w:val="00CA352D"/>
    <w:rsid w:val="00CA366B"/>
    <w:rsid w:val="00CA6658"/>
    <w:rsid w:val="00CA6F26"/>
    <w:rsid w:val="00CB2CE6"/>
    <w:rsid w:val="00CB35D9"/>
    <w:rsid w:val="00CB399B"/>
    <w:rsid w:val="00CD0467"/>
    <w:rsid w:val="00CD159A"/>
    <w:rsid w:val="00CE0AE1"/>
    <w:rsid w:val="00CE0B88"/>
    <w:rsid w:val="00CF08BB"/>
    <w:rsid w:val="00CF4B38"/>
    <w:rsid w:val="00D006EB"/>
    <w:rsid w:val="00D030AD"/>
    <w:rsid w:val="00D07417"/>
    <w:rsid w:val="00D10386"/>
    <w:rsid w:val="00D15439"/>
    <w:rsid w:val="00D156FC"/>
    <w:rsid w:val="00D15923"/>
    <w:rsid w:val="00D231DB"/>
    <w:rsid w:val="00D247C6"/>
    <w:rsid w:val="00D24D2E"/>
    <w:rsid w:val="00D30E68"/>
    <w:rsid w:val="00D4115E"/>
    <w:rsid w:val="00D426CA"/>
    <w:rsid w:val="00D46E31"/>
    <w:rsid w:val="00D47355"/>
    <w:rsid w:val="00D473FF"/>
    <w:rsid w:val="00D5069D"/>
    <w:rsid w:val="00D50C48"/>
    <w:rsid w:val="00D554AB"/>
    <w:rsid w:val="00D57397"/>
    <w:rsid w:val="00D60737"/>
    <w:rsid w:val="00D61996"/>
    <w:rsid w:val="00D61E23"/>
    <w:rsid w:val="00D76935"/>
    <w:rsid w:val="00D8674A"/>
    <w:rsid w:val="00D9415C"/>
    <w:rsid w:val="00D94590"/>
    <w:rsid w:val="00D95B93"/>
    <w:rsid w:val="00D97D62"/>
    <w:rsid w:val="00D97DDA"/>
    <w:rsid w:val="00DA24D2"/>
    <w:rsid w:val="00DA469E"/>
    <w:rsid w:val="00DA5D0F"/>
    <w:rsid w:val="00DA6795"/>
    <w:rsid w:val="00DB03F7"/>
    <w:rsid w:val="00DB2BE6"/>
    <w:rsid w:val="00DB2D55"/>
    <w:rsid w:val="00DB4021"/>
    <w:rsid w:val="00DB7675"/>
    <w:rsid w:val="00DC36B9"/>
    <w:rsid w:val="00DC54BA"/>
    <w:rsid w:val="00DC57F6"/>
    <w:rsid w:val="00DD1D5E"/>
    <w:rsid w:val="00DD1F80"/>
    <w:rsid w:val="00DD2BB2"/>
    <w:rsid w:val="00DD2E12"/>
    <w:rsid w:val="00DD5C42"/>
    <w:rsid w:val="00DD7C71"/>
    <w:rsid w:val="00DE0955"/>
    <w:rsid w:val="00DE1D8D"/>
    <w:rsid w:val="00DE1FF8"/>
    <w:rsid w:val="00DE49FA"/>
    <w:rsid w:val="00DF4E3D"/>
    <w:rsid w:val="00DF62F4"/>
    <w:rsid w:val="00DF689B"/>
    <w:rsid w:val="00DF6D52"/>
    <w:rsid w:val="00E0021E"/>
    <w:rsid w:val="00E0430F"/>
    <w:rsid w:val="00E04A81"/>
    <w:rsid w:val="00E05E7B"/>
    <w:rsid w:val="00E0716C"/>
    <w:rsid w:val="00E136E5"/>
    <w:rsid w:val="00E1409F"/>
    <w:rsid w:val="00E1594E"/>
    <w:rsid w:val="00E20931"/>
    <w:rsid w:val="00E22965"/>
    <w:rsid w:val="00E2351D"/>
    <w:rsid w:val="00E25DCD"/>
    <w:rsid w:val="00E269E1"/>
    <w:rsid w:val="00E31EED"/>
    <w:rsid w:val="00E337D0"/>
    <w:rsid w:val="00E42F90"/>
    <w:rsid w:val="00E45F13"/>
    <w:rsid w:val="00E479C7"/>
    <w:rsid w:val="00E510BC"/>
    <w:rsid w:val="00E52BA4"/>
    <w:rsid w:val="00E530CC"/>
    <w:rsid w:val="00E55BD6"/>
    <w:rsid w:val="00E61256"/>
    <w:rsid w:val="00E62D12"/>
    <w:rsid w:val="00E64EB7"/>
    <w:rsid w:val="00E65BF8"/>
    <w:rsid w:val="00E66B3B"/>
    <w:rsid w:val="00E73CB2"/>
    <w:rsid w:val="00E746D7"/>
    <w:rsid w:val="00E754A7"/>
    <w:rsid w:val="00E75E18"/>
    <w:rsid w:val="00E839BA"/>
    <w:rsid w:val="00E8428A"/>
    <w:rsid w:val="00E9068F"/>
    <w:rsid w:val="00E90D03"/>
    <w:rsid w:val="00E92FAC"/>
    <w:rsid w:val="00E949A8"/>
    <w:rsid w:val="00E96364"/>
    <w:rsid w:val="00E97312"/>
    <w:rsid w:val="00E97CB6"/>
    <w:rsid w:val="00EA0F01"/>
    <w:rsid w:val="00EA3706"/>
    <w:rsid w:val="00EA5080"/>
    <w:rsid w:val="00EA56CA"/>
    <w:rsid w:val="00EA59B8"/>
    <w:rsid w:val="00EA5A01"/>
    <w:rsid w:val="00EC138C"/>
    <w:rsid w:val="00EC17A2"/>
    <w:rsid w:val="00EC1D69"/>
    <w:rsid w:val="00EC2DF9"/>
    <w:rsid w:val="00EC36DD"/>
    <w:rsid w:val="00EC6A5B"/>
    <w:rsid w:val="00EC6EC9"/>
    <w:rsid w:val="00ED240B"/>
    <w:rsid w:val="00ED423C"/>
    <w:rsid w:val="00ED60E9"/>
    <w:rsid w:val="00EE0BC4"/>
    <w:rsid w:val="00EE6E36"/>
    <w:rsid w:val="00EF1AEA"/>
    <w:rsid w:val="00EF5E4D"/>
    <w:rsid w:val="00F016BC"/>
    <w:rsid w:val="00F01EA9"/>
    <w:rsid w:val="00F0208C"/>
    <w:rsid w:val="00F03F53"/>
    <w:rsid w:val="00F052A0"/>
    <w:rsid w:val="00F0660B"/>
    <w:rsid w:val="00F07D9D"/>
    <w:rsid w:val="00F1146B"/>
    <w:rsid w:val="00F1176B"/>
    <w:rsid w:val="00F11F49"/>
    <w:rsid w:val="00F123AE"/>
    <w:rsid w:val="00F13F0C"/>
    <w:rsid w:val="00F1552A"/>
    <w:rsid w:val="00F16C91"/>
    <w:rsid w:val="00F2208B"/>
    <w:rsid w:val="00F22680"/>
    <w:rsid w:val="00F25768"/>
    <w:rsid w:val="00F32B93"/>
    <w:rsid w:val="00F338A1"/>
    <w:rsid w:val="00F36A63"/>
    <w:rsid w:val="00F37F4F"/>
    <w:rsid w:val="00F417C0"/>
    <w:rsid w:val="00F46BAB"/>
    <w:rsid w:val="00F51185"/>
    <w:rsid w:val="00F52CAB"/>
    <w:rsid w:val="00F54596"/>
    <w:rsid w:val="00F5551A"/>
    <w:rsid w:val="00F60160"/>
    <w:rsid w:val="00F626F3"/>
    <w:rsid w:val="00F644F2"/>
    <w:rsid w:val="00F662CB"/>
    <w:rsid w:val="00F6698B"/>
    <w:rsid w:val="00F70129"/>
    <w:rsid w:val="00F7054A"/>
    <w:rsid w:val="00F70900"/>
    <w:rsid w:val="00F712C2"/>
    <w:rsid w:val="00F7174D"/>
    <w:rsid w:val="00F72593"/>
    <w:rsid w:val="00F72EF4"/>
    <w:rsid w:val="00F73331"/>
    <w:rsid w:val="00F800D9"/>
    <w:rsid w:val="00F87174"/>
    <w:rsid w:val="00F91D37"/>
    <w:rsid w:val="00F921E8"/>
    <w:rsid w:val="00F92E65"/>
    <w:rsid w:val="00F94160"/>
    <w:rsid w:val="00F9610D"/>
    <w:rsid w:val="00FA4A45"/>
    <w:rsid w:val="00FB239D"/>
    <w:rsid w:val="00FB4A13"/>
    <w:rsid w:val="00FB5828"/>
    <w:rsid w:val="00FB657F"/>
    <w:rsid w:val="00FB7DDF"/>
    <w:rsid w:val="00FC4CA5"/>
    <w:rsid w:val="00FC5023"/>
    <w:rsid w:val="00FD2271"/>
    <w:rsid w:val="00FD50B7"/>
    <w:rsid w:val="00FE70E5"/>
    <w:rsid w:val="00FE7D09"/>
    <w:rsid w:val="00FF0895"/>
    <w:rsid w:val="00FF3430"/>
    <w:rsid w:val="00FF5529"/>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61"/>
    <o:shapelayout v:ext="edit">
      <o:idmap v:ext="edit" data="1"/>
    </o:shapelayout>
  </w:shapeDefaults>
  <w:decimalSymbol w:val="."/>
  <w:listSeparator w:val=";"/>
  <w14:docId w14:val="0218051F"/>
  <w15:docId w15:val="{FD9664DF-B2B9-4F2A-8012-92BCC01DC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font1482"/>
        <w:sz w:val="22"/>
        <w:szCs w:val="22"/>
        <w:lang w:val="de-CH" w:eastAsia="en-US" w:bidi="ar-SA"/>
      </w:rPr>
    </w:rPrDefault>
    <w:pPrDefault>
      <w:pPr>
        <w:spacing w:after="200" w:line="2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79" w:unhideWhenUsed="1"/>
    <w:lsdException w:name="footer" w:semiHidden="1" w:uiPriority="80" w:unhideWhenUsed="1"/>
    <w:lsdException w:name="index heading" w:semiHidden="1" w:unhideWhenUsed="1"/>
    <w:lsdException w:name="caption" w:uiPriority="35"/>
    <w:lsdException w:name="table of figures" w:semiHidden="1" w:uiPriority="4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2"/>
    <w:lsdException w:name="Salutation" w:semiHidden="1" w:unhideWhenUsed="1"/>
    <w:lsdException w:name="Date" w:uiPriority="15"/>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75" w:unhideWhenUsed="1"/>
    <w:lsdException w:name="Strong" w:semiHidden="1" w:uiPriority="1"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unhideWhenUsed="1"/>
    <w:lsdException w:name="Subtle Reference" w:semiHidden="1" w:uiPriority="3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D5D02"/>
    <w:pPr>
      <w:spacing w:after="0" w:line="270" w:lineRule="atLeast"/>
    </w:pPr>
    <w:rPr>
      <w:rFonts w:cs="System"/>
      <w:bCs/>
      <w:spacing w:val="2"/>
      <w:sz w:val="21"/>
    </w:rPr>
  </w:style>
  <w:style w:type="paragraph" w:styleId="berschrift1">
    <w:name w:val="heading 1"/>
    <w:basedOn w:val="Standard"/>
    <w:next w:val="Standard"/>
    <w:link w:val="berschrift1Zchn"/>
    <w:uiPriority w:val="9"/>
    <w:qFormat/>
    <w:rsid w:val="00C573A1"/>
    <w:pPr>
      <w:keepNext/>
      <w:keepLines/>
      <w:spacing w:before="540" w:after="270"/>
      <w:outlineLvl w:val="0"/>
    </w:pPr>
    <w:rPr>
      <w:rFonts w:asciiTheme="majorHAnsi" w:eastAsiaTheme="majorEastAsia" w:hAnsiTheme="majorHAnsi" w:cstheme="majorBidi"/>
      <w:b/>
      <w:bCs w:val="0"/>
      <w:szCs w:val="21"/>
    </w:rPr>
  </w:style>
  <w:style w:type="paragraph" w:styleId="berschrift2">
    <w:name w:val="heading 2"/>
    <w:basedOn w:val="Standard"/>
    <w:next w:val="Standard"/>
    <w:link w:val="berschrift2Zchn"/>
    <w:uiPriority w:val="9"/>
    <w:unhideWhenUsed/>
    <w:qFormat/>
    <w:rsid w:val="00C3438E"/>
    <w:pPr>
      <w:keepNext/>
      <w:keepLines/>
      <w:spacing w:before="270" w:after="270"/>
      <w:outlineLvl w:val="1"/>
    </w:pPr>
    <w:rPr>
      <w:rFonts w:asciiTheme="majorHAnsi" w:eastAsiaTheme="majorEastAsia" w:hAnsiTheme="majorHAnsi" w:cstheme="majorBidi"/>
      <w:b/>
      <w:bCs w:val="0"/>
      <w:szCs w:val="21"/>
    </w:rPr>
  </w:style>
  <w:style w:type="paragraph" w:styleId="berschrift3">
    <w:name w:val="heading 3"/>
    <w:basedOn w:val="Standard"/>
    <w:next w:val="Standard"/>
    <w:link w:val="berschrift3Zchn"/>
    <w:uiPriority w:val="9"/>
    <w:semiHidden/>
    <w:qFormat/>
    <w:rsid w:val="00AC321A"/>
    <w:pPr>
      <w:keepNext/>
      <w:keepLines/>
      <w:spacing w:before="540" w:after="270"/>
      <w:outlineLvl w:val="2"/>
    </w:pPr>
    <w:rPr>
      <w:rFonts w:asciiTheme="majorHAnsi" w:eastAsiaTheme="majorEastAsia" w:hAnsiTheme="majorHAnsi" w:cstheme="majorBidi"/>
      <w:b/>
      <w:szCs w:val="24"/>
    </w:rPr>
  </w:style>
  <w:style w:type="paragraph" w:styleId="berschrift4">
    <w:name w:val="heading 4"/>
    <w:basedOn w:val="Standard"/>
    <w:next w:val="Standard"/>
    <w:link w:val="berschrift4Zchn"/>
    <w:uiPriority w:val="9"/>
    <w:semiHidden/>
    <w:rsid w:val="00AC321A"/>
    <w:pPr>
      <w:keepNext/>
      <w:keepLines/>
      <w:spacing w:before="540" w:after="270"/>
      <w:outlineLvl w:val="3"/>
    </w:pPr>
    <w:rPr>
      <w:rFonts w:asciiTheme="majorHAnsi" w:eastAsiaTheme="majorEastAsia" w:hAnsiTheme="majorHAnsi" w:cstheme="majorBidi"/>
      <w:b/>
      <w:bCs w:val="0"/>
    </w:rPr>
  </w:style>
  <w:style w:type="paragraph" w:styleId="berschrift5">
    <w:name w:val="heading 5"/>
    <w:basedOn w:val="Standard"/>
    <w:next w:val="Standard"/>
    <w:link w:val="berschrift5Zchn"/>
    <w:uiPriority w:val="9"/>
    <w:semiHidden/>
    <w:rsid w:val="00AC321A"/>
    <w:pPr>
      <w:keepNext/>
      <w:keepLines/>
      <w:spacing w:before="540" w:after="270"/>
      <w:outlineLvl w:val="4"/>
    </w:pPr>
    <w:rPr>
      <w:rFonts w:asciiTheme="majorHAnsi" w:eastAsiaTheme="majorEastAsia" w:hAnsiTheme="majorHAnsi" w:cstheme="majorBidi"/>
      <w:b/>
      <w:bCs w:val="0"/>
    </w:rPr>
  </w:style>
  <w:style w:type="paragraph" w:styleId="berschrift6">
    <w:name w:val="heading 6"/>
    <w:basedOn w:val="Standard"/>
    <w:next w:val="Standard"/>
    <w:link w:val="berschrift6Zchn"/>
    <w:uiPriority w:val="9"/>
    <w:semiHidden/>
    <w:rsid w:val="00C22430"/>
    <w:pPr>
      <w:keepNext/>
      <w:keepLines/>
      <w:spacing w:before="140"/>
      <w:outlineLvl w:val="5"/>
    </w:pPr>
    <w:rPr>
      <w:rFonts w:asciiTheme="majorHAnsi" w:eastAsiaTheme="majorEastAsia" w:hAnsiTheme="majorHAnsi" w:cstheme="majorBidi"/>
      <w:b/>
    </w:rPr>
  </w:style>
  <w:style w:type="paragraph" w:styleId="berschrift7">
    <w:name w:val="heading 7"/>
    <w:basedOn w:val="Standard"/>
    <w:next w:val="Standard"/>
    <w:link w:val="berschrift7Zchn"/>
    <w:uiPriority w:val="9"/>
    <w:semiHidden/>
    <w:rsid w:val="00C22430"/>
    <w:pPr>
      <w:keepNext/>
      <w:keepLines/>
      <w:spacing w:before="140"/>
      <w:outlineLvl w:val="6"/>
    </w:pPr>
    <w:rPr>
      <w:rFonts w:asciiTheme="majorHAnsi" w:eastAsiaTheme="majorEastAsia" w:hAnsiTheme="majorHAnsi" w:cstheme="majorBidi"/>
      <w:b/>
      <w:iCs/>
    </w:rPr>
  </w:style>
  <w:style w:type="paragraph" w:styleId="berschrift8">
    <w:name w:val="heading 8"/>
    <w:basedOn w:val="Standard"/>
    <w:next w:val="Standard"/>
    <w:link w:val="berschrift8Zchn"/>
    <w:uiPriority w:val="9"/>
    <w:semiHidden/>
    <w:rsid w:val="00C22430"/>
    <w:pPr>
      <w:keepNext/>
      <w:keepLines/>
      <w:spacing w:before="140"/>
      <w:outlineLvl w:val="7"/>
    </w:pPr>
    <w:rPr>
      <w:rFonts w:asciiTheme="majorHAnsi" w:eastAsiaTheme="majorEastAsia" w:hAnsiTheme="majorHAnsi" w:cstheme="majorBidi"/>
      <w:b/>
      <w:color w:val="272727" w:themeColor="text1" w:themeTint="D8"/>
      <w:sz w:val="17"/>
      <w:szCs w:val="21"/>
    </w:rPr>
  </w:style>
  <w:style w:type="paragraph" w:styleId="berschrift9">
    <w:name w:val="heading 9"/>
    <w:basedOn w:val="Standard"/>
    <w:next w:val="Standard"/>
    <w:link w:val="berschrift9Zchn"/>
    <w:uiPriority w:val="9"/>
    <w:semiHidden/>
    <w:rsid w:val="00C22430"/>
    <w:pPr>
      <w:keepNext/>
      <w:keepLines/>
      <w:spacing w:before="140"/>
      <w:outlineLvl w:val="8"/>
    </w:pPr>
    <w:rPr>
      <w:rFonts w:asciiTheme="majorHAnsi" w:eastAsiaTheme="majorEastAsia" w:hAnsiTheme="majorHAnsi" w:cstheme="majorBidi"/>
      <w:b/>
      <w:iCs/>
      <w:color w:val="272727" w:themeColor="text1" w:themeTint="D8"/>
      <w:sz w:val="17"/>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484FC6"/>
    <w:rPr>
      <w:color w:val="auto"/>
      <w:u w:val="single" w:color="B1B9BD" w:themeColor="background2"/>
    </w:rPr>
  </w:style>
  <w:style w:type="paragraph" w:styleId="Kopfzeile">
    <w:name w:val="header"/>
    <w:basedOn w:val="Standard"/>
    <w:link w:val="KopfzeileZchn"/>
    <w:uiPriority w:val="79"/>
    <w:rsid w:val="000822A6"/>
    <w:pPr>
      <w:tabs>
        <w:tab w:val="left" w:pos="5100"/>
        <w:tab w:val="right" w:pos="9967"/>
      </w:tabs>
      <w:spacing w:line="240" w:lineRule="auto"/>
    </w:pPr>
    <w:rPr>
      <w:noProof/>
      <w:sz w:val="17"/>
      <w:szCs w:val="17"/>
      <w:lang w:eastAsia="de-CH"/>
    </w:rPr>
  </w:style>
  <w:style w:type="character" w:customStyle="1" w:styleId="KopfzeileZchn">
    <w:name w:val="Kopfzeile Zchn"/>
    <w:basedOn w:val="Absatz-Standardschriftart"/>
    <w:link w:val="Kopfzeile"/>
    <w:uiPriority w:val="79"/>
    <w:rsid w:val="00316B83"/>
    <w:rPr>
      <w:rFonts w:cs="System"/>
      <w:bCs/>
      <w:noProof/>
      <w:spacing w:val="2"/>
      <w:sz w:val="17"/>
      <w:szCs w:val="17"/>
      <w:lang w:eastAsia="de-CH"/>
    </w:rPr>
  </w:style>
  <w:style w:type="paragraph" w:styleId="Fuzeile">
    <w:name w:val="footer"/>
    <w:basedOn w:val="Standard"/>
    <w:link w:val="FuzeileZchn"/>
    <w:uiPriority w:val="80"/>
    <w:semiHidden/>
    <w:rsid w:val="00DC36B9"/>
    <w:pPr>
      <w:tabs>
        <w:tab w:val="left" w:pos="2552"/>
        <w:tab w:val="left" w:pos="5103"/>
        <w:tab w:val="left" w:pos="7655"/>
        <w:tab w:val="right" w:pos="9979"/>
      </w:tabs>
      <w:spacing w:line="240" w:lineRule="auto"/>
    </w:pPr>
    <w:rPr>
      <w:sz w:val="13"/>
      <w:szCs w:val="13"/>
    </w:rPr>
  </w:style>
  <w:style w:type="character" w:customStyle="1" w:styleId="FuzeileZchn">
    <w:name w:val="Fußzeile Zchn"/>
    <w:basedOn w:val="Absatz-Standardschriftart"/>
    <w:link w:val="Fuzeile"/>
    <w:uiPriority w:val="80"/>
    <w:semiHidden/>
    <w:rsid w:val="003359D8"/>
    <w:rPr>
      <w:rFonts w:cs="System"/>
      <w:spacing w:val="2"/>
      <w:sz w:val="13"/>
      <w:szCs w:val="13"/>
    </w:rPr>
  </w:style>
  <w:style w:type="paragraph" w:customStyle="1" w:styleId="EinfAbs">
    <w:name w:val="[Einf. Abs.]"/>
    <w:basedOn w:val="Standard"/>
    <w:uiPriority w:val="99"/>
    <w:semiHidden/>
    <w:rsid w:val="00F91D37"/>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de-DE"/>
    </w:rPr>
  </w:style>
  <w:style w:type="paragraph" w:styleId="Listenabsatz">
    <w:name w:val="List Paragraph"/>
    <w:basedOn w:val="Standard"/>
    <w:uiPriority w:val="34"/>
    <w:semiHidden/>
    <w:rsid w:val="009C67A8"/>
    <w:pPr>
      <w:ind w:left="720"/>
      <w:contextualSpacing/>
    </w:pPr>
  </w:style>
  <w:style w:type="paragraph" w:styleId="Aufzhlungszeichen">
    <w:name w:val="List Bullet"/>
    <w:basedOn w:val="Listenabsatz"/>
    <w:uiPriority w:val="99"/>
    <w:semiHidden/>
    <w:rsid w:val="009C67A8"/>
    <w:pPr>
      <w:numPr>
        <w:numId w:val="12"/>
      </w:numPr>
    </w:pPr>
  </w:style>
  <w:style w:type="paragraph" w:styleId="Aufzhlungszeichen2">
    <w:name w:val="List Bullet 2"/>
    <w:basedOn w:val="Listenabsatz"/>
    <w:uiPriority w:val="99"/>
    <w:semiHidden/>
    <w:rsid w:val="009C67A8"/>
    <w:pPr>
      <w:numPr>
        <w:ilvl w:val="1"/>
        <w:numId w:val="12"/>
      </w:numPr>
    </w:pPr>
  </w:style>
  <w:style w:type="paragraph" w:styleId="Aufzhlungszeichen3">
    <w:name w:val="List Bullet 3"/>
    <w:basedOn w:val="Listenabsatz"/>
    <w:uiPriority w:val="99"/>
    <w:semiHidden/>
    <w:rsid w:val="009C67A8"/>
    <w:pPr>
      <w:numPr>
        <w:ilvl w:val="2"/>
        <w:numId w:val="12"/>
      </w:numPr>
    </w:pPr>
  </w:style>
  <w:style w:type="table" w:styleId="Tabellenraster">
    <w:name w:val="Table Grid"/>
    <w:basedOn w:val="NormaleTabelle"/>
    <w:uiPriority w:val="59"/>
    <w:rsid w:val="00364E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573A1"/>
    <w:rPr>
      <w:rFonts w:asciiTheme="majorHAnsi" w:eastAsiaTheme="majorEastAsia" w:hAnsiTheme="majorHAnsi" w:cstheme="majorBidi"/>
      <w:b/>
      <w:bCs/>
      <w:spacing w:val="2"/>
      <w:sz w:val="21"/>
      <w:szCs w:val="21"/>
    </w:rPr>
  </w:style>
  <w:style w:type="character" w:customStyle="1" w:styleId="berschrift2Zchn">
    <w:name w:val="Überschrift 2 Zchn"/>
    <w:basedOn w:val="Absatz-Standardschriftart"/>
    <w:link w:val="berschrift2"/>
    <w:uiPriority w:val="9"/>
    <w:rsid w:val="00C3438E"/>
    <w:rPr>
      <w:rFonts w:asciiTheme="majorHAnsi" w:eastAsiaTheme="majorEastAsia" w:hAnsiTheme="majorHAnsi" w:cstheme="majorBidi"/>
      <w:b/>
      <w:bCs/>
      <w:spacing w:val="2"/>
      <w:sz w:val="21"/>
      <w:szCs w:val="21"/>
    </w:rPr>
  </w:style>
  <w:style w:type="paragraph" w:styleId="Titel">
    <w:name w:val="Title"/>
    <w:aliases w:val="Titel/Titre"/>
    <w:basedOn w:val="Standard"/>
    <w:link w:val="TitelZchn"/>
    <w:uiPriority w:val="11"/>
    <w:qFormat/>
    <w:rsid w:val="002141FD"/>
    <w:pPr>
      <w:spacing w:before="620" w:after="160" w:line="240" w:lineRule="auto"/>
      <w:contextualSpacing/>
    </w:pPr>
    <w:rPr>
      <w:rFonts w:asciiTheme="majorHAnsi" w:eastAsiaTheme="majorEastAsia" w:hAnsiTheme="majorHAnsi" w:cstheme="majorBidi"/>
      <w:spacing w:val="0"/>
      <w:kern w:val="28"/>
      <w:sz w:val="44"/>
      <w:szCs w:val="44"/>
    </w:rPr>
  </w:style>
  <w:style w:type="character" w:customStyle="1" w:styleId="TitelZchn">
    <w:name w:val="Titel Zchn"/>
    <w:aliases w:val="Titel/Titre Zchn"/>
    <w:basedOn w:val="Absatz-Standardschriftart"/>
    <w:link w:val="Titel"/>
    <w:uiPriority w:val="11"/>
    <w:rsid w:val="002141FD"/>
    <w:rPr>
      <w:rFonts w:asciiTheme="majorHAnsi" w:eastAsiaTheme="majorEastAsia" w:hAnsiTheme="majorHAnsi" w:cstheme="majorBidi"/>
      <w:kern w:val="28"/>
      <w:sz w:val="44"/>
      <w:szCs w:val="44"/>
    </w:rPr>
  </w:style>
  <w:style w:type="paragraph" w:customStyle="1" w:styleId="Brieftitel">
    <w:name w:val="Brieftitel"/>
    <w:basedOn w:val="Standard"/>
    <w:link w:val="BrieftitelZchn"/>
    <w:uiPriority w:val="14"/>
    <w:rsid w:val="00997689"/>
    <w:pPr>
      <w:spacing w:before="270" w:after="270"/>
      <w:contextualSpacing/>
    </w:pPr>
    <w:rPr>
      <w:rFonts w:asciiTheme="majorHAnsi" w:hAnsiTheme="majorHAnsi"/>
      <w:b/>
    </w:rPr>
  </w:style>
  <w:style w:type="character" w:customStyle="1" w:styleId="BrieftitelZchn">
    <w:name w:val="Brieftitel Zchn"/>
    <w:basedOn w:val="Absatz-Standardschriftart"/>
    <w:link w:val="Brieftitel"/>
    <w:uiPriority w:val="14"/>
    <w:rsid w:val="00997689"/>
    <w:rPr>
      <w:rFonts w:asciiTheme="majorHAnsi" w:hAnsiTheme="majorHAnsi" w:cs="System"/>
      <w:b/>
      <w:spacing w:val="2"/>
    </w:rPr>
  </w:style>
  <w:style w:type="paragraph" w:customStyle="1" w:styleId="Kontaktangaben">
    <w:name w:val="Kontaktangaben"/>
    <w:basedOn w:val="Standard"/>
    <w:semiHidden/>
    <w:rsid w:val="00E73CB2"/>
    <w:pPr>
      <w:tabs>
        <w:tab w:val="left" w:pos="709"/>
      </w:tabs>
      <w:spacing w:line="220" w:lineRule="atLeast"/>
    </w:pPr>
    <w:rPr>
      <w:sz w:val="16"/>
      <w:szCs w:val="16"/>
    </w:rPr>
  </w:style>
  <w:style w:type="table" w:customStyle="1" w:styleId="Tabellenraster1">
    <w:name w:val="Tabellenraster1"/>
    <w:basedOn w:val="NormaleTabelle"/>
    <w:next w:val="Tabellenraster"/>
    <w:uiPriority w:val="59"/>
    <w:rsid w:val="00E73C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uiPriority w:val="9"/>
    <w:semiHidden/>
    <w:rsid w:val="003D1066"/>
    <w:rPr>
      <w:rFonts w:asciiTheme="majorHAnsi" w:eastAsiaTheme="majorEastAsia" w:hAnsiTheme="majorHAnsi" w:cstheme="majorBidi"/>
      <w:b/>
      <w:spacing w:val="2"/>
      <w:sz w:val="21"/>
      <w:szCs w:val="24"/>
    </w:rPr>
  </w:style>
  <w:style w:type="character" w:customStyle="1" w:styleId="berschrift4Zchn">
    <w:name w:val="Überschrift 4 Zchn"/>
    <w:basedOn w:val="Absatz-Standardschriftart"/>
    <w:link w:val="berschrift4"/>
    <w:uiPriority w:val="9"/>
    <w:semiHidden/>
    <w:rsid w:val="003D1066"/>
    <w:rPr>
      <w:rFonts w:asciiTheme="majorHAnsi" w:eastAsiaTheme="majorEastAsia" w:hAnsiTheme="majorHAnsi" w:cstheme="majorBidi"/>
      <w:b/>
      <w:bCs/>
      <w:spacing w:val="2"/>
      <w:sz w:val="21"/>
    </w:rPr>
  </w:style>
  <w:style w:type="character" w:customStyle="1" w:styleId="berschrift5Zchn">
    <w:name w:val="Überschrift 5 Zchn"/>
    <w:basedOn w:val="Absatz-Standardschriftart"/>
    <w:link w:val="berschrift5"/>
    <w:uiPriority w:val="9"/>
    <w:semiHidden/>
    <w:rsid w:val="003D1066"/>
    <w:rPr>
      <w:rFonts w:asciiTheme="majorHAnsi" w:eastAsiaTheme="majorEastAsia" w:hAnsiTheme="majorHAnsi" w:cstheme="majorBidi"/>
      <w:b/>
      <w:bCs/>
      <w:spacing w:val="2"/>
      <w:sz w:val="21"/>
    </w:rPr>
  </w:style>
  <w:style w:type="character" w:customStyle="1" w:styleId="berschrift6Zchn">
    <w:name w:val="Überschrift 6 Zchn"/>
    <w:basedOn w:val="Absatz-Standardschriftart"/>
    <w:link w:val="berschrift6"/>
    <w:uiPriority w:val="9"/>
    <w:semiHidden/>
    <w:rsid w:val="003D1066"/>
    <w:rPr>
      <w:rFonts w:asciiTheme="majorHAnsi" w:eastAsiaTheme="majorEastAsia" w:hAnsiTheme="majorHAnsi" w:cstheme="majorBidi"/>
      <w:b/>
      <w:spacing w:val="2"/>
      <w:sz w:val="21"/>
    </w:rPr>
  </w:style>
  <w:style w:type="character" w:customStyle="1" w:styleId="berschrift7Zchn">
    <w:name w:val="Überschrift 7 Zchn"/>
    <w:basedOn w:val="Absatz-Standardschriftart"/>
    <w:link w:val="berschrift7"/>
    <w:uiPriority w:val="9"/>
    <w:semiHidden/>
    <w:rsid w:val="003D1066"/>
    <w:rPr>
      <w:rFonts w:asciiTheme="majorHAnsi" w:eastAsiaTheme="majorEastAsia" w:hAnsiTheme="majorHAnsi" w:cstheme="majorBidi"/>
      <w:b/>
      <w:iCs/>
      <w:spacing w:val="2"/>
      <w:sz w:val="21"/>
    </w:rPr>
  </w:style>
  <w:style w:type="character" w:customStyle="1" w:styleId="berschrift8Zchn">
    <w:name w:val="Überschrift 8 Zchn"/>
    <w:basedOn w:val="Absatz-Standardschriftart"/>
    <w:link w:val="berschrift8"/>
    <w:uiPriority w:val="9"/>
    <w:semiHidden/>
    <w:rsid w:val="003D1066"/>
    <w:rPr>
      <w:rFonts w:asciiTheme="majorHAnsi" w:eastAsiaTheme="majorEastAsia" w:hAnsiTheme="majorHAnsi" w:cstheme="majorBidi"/>
      <w:b/>
      <w:color w:val="272727" w:themeColor="text1" w:themeTint="D8"/>
      <w:spacing w:val="2"/>
      <w:sz w:val="17"/>
      <w:szCs w:val="21"/>
    </w:rPr>
  </w:style>
  <w:style w:type="character" w:customStyle="1" w:styleId="berschrift9Zchn">
    <w:name w:val="Überschrift 9 Zchn"/>
    <w:basedOn w:val="Absatz-Standardschriftart"/>
    <w:link w:val="berschrift9"/>
    <w:uiPriority w:val="9"/>
    <w:semiHidden/>
    <w:rsid w:val="003D1066"/>
    <w:rPr>
      <w:rFonts w:asciiTheme="majorHAnsi" w:eastAsiaTheme="majorEastAsia" w:hAnsiTheme="majorHAnsi" w:cstheme="majorBidi"/>
      <w:b/>
      <w:iCs/>
      <w:color w:val="272727" w:themeColor="text1" w:themeTint="D8"/>
      <w:spacing w:val="2"/>
      <w:sz w:val="17"/>
      <w:szCs w:val="21"/>
    </w:rPr>
  </w:style>
  <w:style w:type="paragraph" w:customStyle="1" w:styleId="Aufzhlung1">
    <w:name w:val="Aufzählung 1"/>
    <w:basedOn w:val="Listenabsatz"/>
    <w:uiPriority w:val="2"/>
    <w:qFormat/>
    <w:rsid w:val="003D0FAA"/>
    <w:pPr>
      <w:numPr>
        <w:numId w:val="19"/>
      </w:numPr>
    </w:pPr>
  </w:style>
  <w:style w:type="paragraph" w:customStyle="1" w:styleId="TitelNewsletter">
    <w:name w:val="Titel Newsletter"/>
    <w:basedOn w:val="Titel"/>
    <w:uiPriority w:val="13"/>
    <w:semiHidden/>
    <w:qFormat/>
    <w:rsid w:val="0011601D"/>
    <w:pPr>
      <w:spacing w:before="0" w:after="0"/>
      <w:jc w:val="right"/>
    </w:pPr>
    <w:rPr>
      <w:color w:val="EA161F" w:themeColor="accent6"/>
    </w:rPr>
  </w:style>
  <w:style w:type="paragraph" w:customStyle="1" w:styleId="Traktandum-Titel1">
    <w:name w:val="Traktandum-Titel 1"/>
    <w:basedOn w:val="Aufzhlung1"/>
    <w:next w:val="Text85pt"/>
    <w:uiPriority w:val="18"/>
    <w:semiHidden/>
    <w:rsid w:val="00196ABC"/>
    <w:pPr>
      <w:numPr>
        <w:numId w:val="16"/>
      </w:numPr>
      <w:tabs>
        <w:tab w:val="left" w:pos="7938"/>
      </w:tabs>
      <w:spacing w:line="215" w:lineRule="atLeast"/>
    </w:pPr>
    <w:rPr>
      <w:rFonts w:asciiTheme="majorHAnsi" w:hAnsiTheme="majorHAnsi"/>
      <w:b/>
      <w:bCs w:val="0"/>
      <w:sz w:val="17"/>
      <w:szCs w:val="17"/>
    </w:rPr>
  </w:style>
  <w:style w:type="paragraph" w:customStyle="1" w:styleId="Anleitung">
    <w:name w:val="Anleitung"/>
    <w:basedOn w:val="Standard"/>
    <w:uiPriority w:val="98"/>
    <w:semiHidden/>
    <w:rsid w:val="00625020"/>
    <w:pPr>
      <w:spacing w:line="288" w:lineRule="auto"/>
    </w:pPr>
    <w:rPr>
      <w:vanish/>
      <w:color w:val="A6A6A6" w:themeColor="background1" w:themeShade="A6"/>
      <w:sz w:val="14"/>
      <w:szCs w:val="18"/>
    </w:rPr>
  </w:style>
  <w:style w:type="character" w:styleId="BesuchterLink">
    <w:name w:val="FollowedHyperlink"/>
    <w:basedOn w:val="Hyperlink"/>
    <w:uiPriority w:val="75"/>
    <w:semiHidden/>
    <w:rsid w:val="00484FC6"/>
    <w:rPr>
      <w:color w:val="auto"/>
      <w:u w:val="single" w:color="B1B9BD" w:themeColor="background2"/>
    </w:rPr>
  </w:style>
  <w:style w:type="paragraph" w:styleId="Untertitel">
    <w:name w:val="Subtitle"/>
    <w:aliases w:val="Untertitel/Sous-titre"/>
    <w:basedOn w:val="Standard"/>
    <w:link w:val="UntertitelZchn"/>
    <w:uiPriority w:val="12"/>
    <w:rsid w:val="00754E65"/>
    <w:pPr>
      <w:numPr>
        <w:ilvl w:val="1"/>
      </w:numPr>
      <w:spacing w:line="240" w:lineRule="auto"/>
    </w:pPr>
    <w:rPr>
      <w:rFonts w:eastAsiaTheme="minorEastAsia"/>
      <w:color w:val="B1B9BD" w:themeColor="background2"/>
      <w:sz w:val="44"/>
      <w:szCs w:val="44"/>
    </w:rPr>
  </w:style>
  <w:style w:type="character" w:customStyle="1" w:styleId="UntertitelZchn">
    <w:name w:val="Untertitel Zchn"/>
    <w:aliases w:val="Untertitel/Sous-titre Zchn"/>
    <w:basedOn w:val="Absatz-Standardschriftart"/>
    <w:link w:val="Untertitel"/>
    <w:uiPriority w:val="12"/>
    <w:rsid w:val="00754E65"/>
    <w:rPr>
      <w:rFonts w:eastAsiaTheme="minorEastAsia"/>
      <w:color w:val="B1B9BD" w:themeColor="background2"/>
      <w:spacing w:val="2"/>
      <w:sz w:val="44"/>
      <w:szCs w:val="44"/>
    </w:rPr>
  </w:style>
  <w:style w:type="paragraph" w:styleId="Datum">
    <w:name w:val="Date"/>
    <w:basedOn w:val="Standard"/>
    <w:next w:val="Standard"/>
    <w:link w:val="DatumZchn"/>
    <w:uiPriority w:val="15"/>
    <w:semiHidden/>
    <w:rsid w:val="00BF7052"/>
    <w:pPr>
      <w:spacing w:before="480" w:after="480"/>
    </w:pPr>
  </w:style>
  <w:style w:type="character" w:customStyle="1" w:styleId="DatumZchn">
    <w:name w:val="Datum Zchn"/>
    <w:basedOn w:val="Absatz-Standardschriftart"/>
    <w:link w:val="Datum"/>
    <w:uiPriority w:val="15"/>
    <w:semiHidden/>
    <w:rsid w:val="003D1066"/>
    <w:rPr>
      <w:spacing w:val="2"/>
      <w:sz w:val="21"/>
    </w:rPr>
  </w:style>
  <w:style w:type="paragraph" w:styleId="Funotentext">
    <w:name w:val="footnote text"/>
    <w:basedOn w:val="Standard"/>
    <w:link w:val="FunotentextZchn"/>
    <w:uiPriority w:val="99"/>
    <w:semiHidden/>
    <w:unhideWhenUsed/>
    <w:rsid w:val="00E22965"/>
    <w:pPr>
      <w:spacing w:line="162" w:lineRule="atLeast"/>
    </w:pPr>
    <w:rPr>
      <w:sz w:val="13"/>
      <w:szCs w:val="20"/>
    </w:rPr>
  </w:style>
  <w:style w:type="character" w:customStyle="1" w:styleId="FunotentextZchn">
    <w:name w:val="Fußnotentext Zchn"/>
    <w:basedOn w:val="Absatz-Standardschriftart"/>
    <w:link w:val="Funotentext"/>
    <w:uiPriority w:val="99"/>
    <w:semiHidden/>
    <w:rsid w:val="00E22965"/>
    <w:rPr>
      <w:spacing w:val="2"/>
      <w:sz w:val="13"/>
      <w:szCs w:val="20"/>
    </w:rPr>
  </w:style>
  <w:style w:type="character" w:styleId="Funotenzeichen">
    <w:name w:val="footnote reference"/>
    <w:basedOn w:val="Absatz-Standardschriftart"/>
    <w:uiPriority w:val="99"/>
    <w:semiHidden/>
    <w:unhideWhenUsed/>
    <w:rsid w:val="00642F26"/>
    <w:rPr>
      <w:vertAlign w:val="superscript"/>
    </w:rPr>
  </w:style>
  <w:style w:type="table" w:customStyle="1" w:styleId="TabelleohneRahmen">
    <w:name w:val="Tabelle ohne Rahmen"/>
    <w:basedOn w:val="NormaleTabelle"/>
    <w:uiPriority w:val="99"/>
    <w:rsid w:val="00642F26"/>
    <w:pPr>
      <w:spacing w:after="0" w:line="240" w:lineRule="auto"/>
    </w:pPr>
    <w:tblPr>
      <w:tblCellMar>
        <w:left w:w="0" w:type="dxa"/>
        <w:right w:w="28" w:type="dxa"/>
      </w:tblCellMar>
    </w:tblPr>
  </w:style>
  <w:style w:type="paragraph" w:styleId="Endnotentext">
    <w:name w:val="endnote text"/>
    <w:basedOn w:val="Funotentext"/>
    <w:link w:val="EndnotentextZchn"/>
    <w:uiPriority w:val="99"/>
    <w:semiHidden/>
    <w:unhideWhenUsed/>
    <w:rsid w:val="00113CB8"/>
  </w:style>
  <w:style w:type="character" w:customStyle="1" w:styleId="EndnotentextZchn">
    <w:name w:val="Endnotentext Zchn"/>
    <w:basedOn w:val="Absatz-Standardschriftart"/>
    <w:link w:val="Endnotentext"/>
    <w:uiPriority w:val="99"/>
    <w:semiHidden/>
    <w:rsid w:val="0012151C"/>
    <w:rPr>
      <w:sz w:val="20"/>
      <w:szCs w:val="20"/>
    </w:rPr>
  </w:style>
  <w:style w:type="character" w:styleId="Endnotenzeichen">
    <w:name w:val="endnote reference"/>
    <w:basedOn w:val="Absatz-Standardschriftart"/>
    <w:uiPriority w:val="99"/>
    <w:semiHidden/>
    <w:unhideWhenUsed/>
    <w:rsid w:val="00113CB8"/>
    <w:rPr>
      <w:vertAlign w:val="superscript"/>
    </w:rPr>
  </w:style>
  <w:style w:type="paragraph" w:customStyle="1" w:styleId="Aufzhlung2">
    <w:name w:val="Aufzählung 2"/>
    <w:basedOn w:val="Aufzhlung1"/>
    <w:uiPriority w:val="2"/>
    <w:rsid w:val="004C3880"/>
    <w:pPr>
      <w:numPr>
        <w:ilvl w:val="1"/>
      </w:numPr>
    </w:pPr>
  </w:style>
  <w:style w:type="paragraph" w:customStyle="1" w:styleId="Aufzhlung3">
    <w:name w:val="Aufzählung 3"/>
    <w:basedOn w:val="Aufzhlung1"/>
    <w:uiPriority w:val="2"/>
    <w:rsid w:val="004C3880"/>
    <w:pPr>
      <w:numPr>
        <w:ilvl w:val="2"/>
      </w:numPr>
    </w:pPr>
  </w:style>
  <w:style w:type="paragraph" w:styleId="Beschriftung">
    <w:name w:val="caption"/>
    <w:basedOn w:val="Standard"/>
    <w:next w:val="Standard"/>
    <w:uiPriority w:val="35"/>
    <w:unhideWhenUsed/>
    <w:rsid w:val="008A2609"/>
    <w:pPr>
      <w:spacing w:before="140" w:after="270" w:line="240" w:lineRule="auto"/>
    </w:pPr>
    <w:rPr>
      <w:iCs/>
      <w:sz w:val="17"/>
      <w:szCs w:val="18"/>
    </w:rPr>
  </w:style>
  <w:style w:type="paragraph" w:styleId="Inhaltsverzeichnisberschrift">
    <w:name w:val="TOC Heading"/>
    <w:basedOn w:val="berschrift1"/>
    <w:next w:val="Standard"/>
    <w:uiPriority w:val="39"/>
    <w:semiHidden/>
    <w:rsid w:val="00DB7675"/>
    <w:pPr>
      <w:spacing w:before="240"/>
      <w:outlineLvl w:val="9"/>
    </w:pPr>
    <w:rPr>
      <w:bCs/>
      <w:szCs w:val="32"/>
    </w:rPr>
  </w:style>
  <w:style w:type="paragraph" w:styleId="Sprechblasentext">
    <w:name w:val="Balloon Text"/>
    <w:basedOn w:val="Standard"/>
    <w:link w:val="SprechblasentextZchn"/>
    <w:uiPriority w:val="99"/>
    <w:semiHidden/>
    <w:unhideWhenUsed/>
    <w:rsid w:val="00870017"/>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70017"/>
    <w:rPr>
      <w:rFonts w:ascii="Segoe UI" w:hAnsi="Segoe UI" w:cs="Segoe UI"/>
      <w:sz w:val="18"/>
      <w:szCs w:val="18"/>
    </w:rPr>
  </w:style>
  <w:style w:type="paragraph" w:customStyle="1" w:styleId="Seitenzahlen">
    <w:name w:val="Seitenzahlen"/>
    <w:basedOn w:val="Fuzeile"/>
    <w:uiPriority w:val="85"/>
    <w:semiHidden/>
    <w:rsid w:val="00E8428A"/>
    <w:pPr>
      <w:jc w:val="right"/>
    </w:pPr>
  </w:style>
  <w:style w:type="paragraph" w:customStyle="1" w:styleId="H1">
    <w:name w:val="H1"/>
    <w:aliases w:val="Überschrift 1 nummeriert"/>
    <w:basedOn w:val="berschrift1"/>
    <w:next w:val="Standard"/>
    <w:uiPriority w:val="10"/>
    <w:qFormat/>
    <w:rsid w:val="00F32B93"/>
    <w:pPr>
      <w:numPr>
        <w:numId w:val="24"/>
      </w:numPr>
    </w:pPr>
  </w:style>
  <w:style w:type="paragraph" w:customStyle="1" w:styleId="berschrift2nummeriert">
    <w:name w:val="Überschrift 2 nummeriert"/>
    <w:basedOn w:val="berschrift2"/>
    <w:next w:val="Standard"/>
    <w:uiPriority w:val="10"/>
    <w:qFormat/>
    <w:rsid w:val="00513F66"/>
    <w:pPr>
      <w:numPr>
        <w:ilvl w:val="1"/>
        <w:numId w:val="24"/>
      </w:numPr>
      <w:spacing w:before="540"/>
    </w:pPr>
  </w:style>
  <w:style w:type="paragraph" w:customStyle="1" w:styleId="berschrift3nummeriert">
    <w:name w:val="Überschrift 3 nummeriert"/>
    <w:basedOn w:val="berschrift3"/>
    <w:next w:val="Standard"/>
    <w:uiPriority w:val="10"/>
    <w:qFormat/>
    <w:rsid w:val="00B426D3"/>
    <w:pPr>
      <w:numPr>
        <w:ilvl w:val="2"/>
        <w:numId w:val="24"/>
      </w:numPr>
      <w:tabs>
        <w:tab w:val="left" w:pos="851"/>
      </w:tabs>
    </w:pPr>
  </w:style>
  <w:style w:type="paragraph" w:customStyle="1" w:styleId="berschrift4nummeriert">
    <w:name w:val="Überschrift 4 nummeriert"/>
    <w:basedOn w:val="berschrift4"/>
    <w:next w:val="Standard"/>
    <w:uiPriority w:val="10"/>
    <w:qFormat/>
    <w:rsid w:val="00B426D3"/>
    <w:pPr>
      <w:numPr>
        <w:ilvl w:val="3"/>
        <w:numId w:val="24"/>
      </w:numPr>
      <w:tabs>
        <w:tab w:val="left" w:pos="1134"/>
      </w:tabs>
    </w:pPr>
  </w:style>
  <w:style w:type="paragraph" w:styleId="Verzeichnis1">
    <w:name w:val="toc 1"/>
    <w:basedOn w:val="Standard"/>
    <w:next w:val="Standard"/>
    <w:autoRedefine/>
    <w:uiPriority w:val="39"/>
    <w:semiHidden/>
    <w:rsid w:val="00F25768"/>
    <w:pPr>
      <w:tabs>
        <w:tab w:val="right" w:leader="dot" w:pos="7371"/>
      </w:tabs>
      <w:spacing w:before="215" w:line="215" w:lineRule="atLeast"/>
      <w:ind w:left="851" w:right="3093" w:hanging="851"/>
    </w:pPr>
    <w:rPr>
      <w:b/>
      <w:sz w:val="17"/>
    </w:rPr>
  </w:style>
  <w:style w:type="paragraph" w:styleId="Verzeichnis2">
    <w:name w:val="toc 2"/>
    <w:basedOn w:val="Standard"/>
    <w:next w:val="Standard"/>
    <w:autoRedefine/>
    <w:uiPriority w:val="39"/>
    <w:semiHidden/>
    <w:rsid w:val="00F25768"/>
    <w:pPr>
      <w:tabs>
        <w:tab w:val="right" w:leader="dot" w:pos="7371"/>
      </w:tabs>
      <w:spacing w:line="215" w:lineRule="atLeast"/>
      <w:ind w:left="851" w:right="3093" w:hanging="851"/>
    </w:pPr>
    <w:rPr>
      <w:sz w:val="17"/>
    </w:rPr>
  </w:style>
  <w:style w:type="paragraph" w:styleId="Verzeichnis3">
    <w:name w:val="toc 3"/>
    <w:basedOn w:val="Standard"/>
    <w:next w:val="Standard"/>
    <w:autoRedefine/>
    <w:uiPriority w:val="39"/>
    <w:semiHidden/>
    <w:rsid w:val="00F25768"/>
    <w:pPr>
      <w:tabs>
        <w:tab w:val="right" w:leader="dot" w:pos="7371"/>
      </w:tabs>
      <w:spacing w:line="215" w:lineRule="atLeast"/>
      <w:ind w:left="851" w:right="3093" w:hanging="851"/>
    </w:pPr>
    <w:rPr>
      <w:noProof/>
      <w:sz w:val="17"/>
    </w:rPr>
  </w:style>
  <w:style w:type="paragraph" w:styleId="StandardWeb">
    <w:name w:val="Normal (Web)"/>
    <w:basedOn w:val="Standard"/>
    <w:uiPriority w:val="99"/>
    <w:semiHidden/>
    <w:unhideWhenUsed/>
    <w:rsid w:val="00BE1E62"/>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styleId="Abbildungsverzeichnis">
    <w:name w:val="table of figures"/>
    <w:basedOn w:val="Standard"/>
    <w:next w:val="Standard"/>
    <w:uiPriority w:val="40"/>
    <w:semiHidden/>
    <w:rsid w:val="00F7054A"/>
    <w:pPr>
      <w:tabs>
        <w:tab w:val="right" w:pos="7371"/>
      </w:tabs>
      <w:spacing w:after="110" w:line="215" w:lineRule="atLeast"/>
    </w:pPr>
    <w:rPr>
      <w:sz w:val="17"/>
    </w:rPr>
  </w:style>
  <w:style w:type="paragraph" w:customStyle="1" w:styleId="Absenderzeile">
    <w:name w:val="Absenderzeile"/>
    <w:basedOn w:val="Standard"/>
    <w:uiPriority w:val="84"/>
    <w:semiHidden/>
    <w:rsid w:val="004D5F14"/>
    <w:pPr>
      <w:pBdr>
        <w:bottom w:val="single" w:sz="6" w:space="5" w:color="auto"/>
      </w:pBdr>
      <w:tabs>
        <w:tab w:val="left" w:pos="1241"/>
        <w:tab w:val="right" w:pos="4877"/>
      </w:tabs>
      <w:spacing w:after="40" w:line="220" w:lineRule="atLeast"/>
      <w:contextualSpacing/>
    </w:pPr>
    <w:rPr>
      <w:sz w:val="13"/>
    </w:rPr>
  </w:style>
  <w:style w:type="paragraph" w:customStyle="1" w:styleId="Nummerierung1">
    <w:name w:val="Nummerierung 1"/>
    <w:basedOn w:val="Standard"/>
    <w:uiPriority w:val="3"/>
    <w:qFormat/>
    <w:rsid w:val="00B56332"/>
    <w:pPr>
      <w:numPr>
        <w:ilvl w:val="7"/>
        <w:numId w:val="24"/>
      </w:numPr>
      <w:ind w:left="284" w:hanging="284"/>
    </w:pPr>
  </w:style>
  <w:style w:type="paragraph" w:customStyle="1" w:styleId="Nummerierung2">
    <w:name w:val="Nummerierung 2"/>
    <w:basedOn w:val="Nummerierung1"/>
    <w:uiPriority w:val="3"/>
    <w:qFormat/>
    <w:rsid w:val="00B56332"/>
    <w:pPr>
      <w:numPr>
        <w:ilvl w:val="8"/>
      </w:numPr>
      <w:ind w:left="709" w:hanging="425"/>
    </w:pPr>
  </w:style>
  <w:style w:type="character" w:styleId="Seitenzahl">
    <w:name w:val="page number"/>
    <w:basedOn w:val="Absatz-Standardschriftart"/>
    <w:uiPriority w:val="99"/>
    <w:semiHidden/>
    <w:rsid w:val="00E8428A"/>
  </w:style>
  <w:style w:type="paragraph" w:customStyle="1" w:styleId="Text85pt">
    <w:name w:val="Text 8.5 pt"/>
    <w:basedOn w:val="Standard"/>
    <w:qFormat/>
    <w:rsid w:val="003E0D7F"/>
    <w:pPr>
      <w:spacing w:line="215" w:lineRule="atLeast"/>
    </w:pPr>
    <w:rPr>
      <w:sz w:val="17"/>
    </w:rPr>
  </w:style>
  <w:style w:type="character" w:customStyle="1" w:styleId="NichtaufgelsteErwhnung1">
    <w:name w:val="Nicht aufgelöste Erwähnung1"/>
    <w:basedOn w:val="Absatz-Standardschriftart"/>
    <w:uiPriority w:val="99"/>
    <w:semiHidden/>
    <w:unhideWhenUsed/>
    <w:rsid w:val="000D7F08"/>
    <w:rPr>
      <w:color w:val="605E5C"/>
      <w:shd w:val="clear" w:color="auto" w:fill="E1DFDD"/>
    </w:rPr>
  </w:style>
  <w:style w:type="paragraph" w:customStyle="1" w:styleId="Tabellenabschluss">
    <w:name w:val="Tabellenabschluss"/>
    <w:basedOn w:val="Standard"/>
    <w:next w:val="Standard"/>
    <w:uiPriority w:val="99"/>
    <w:semiHidden/>
    <w:rsid w:val="0097384E"/>
    <w:pPr>
      <w:spacing w:line="240" w:lineRule="auto"/>
    </w:pPr>
    <w:rPr>
      <w:sz w:val="4"/>
    </w:rPr>
  </w:style>
  <w:style w:type="paragraph" w:customStyle="1" w:styleId="Aufzhlung85pt">
    <w:name w:val="Aufzählung 8.5 pt"/>
    <w:basedOn w:val="Aufzhlung1"/>
    <w:uiPriority w:val="2"/>
    <w:qFormat/>
    <w:rsid w:val="00A45E6C"/>
    <w:pPr>
      <w:spacing w:line="215" w:lineRule="atLeast"/>
    </w:pPr>
    <w:rPr>
      <w:sz w:val="17"/>
      <w:szCs w:val="17"/>
    </w:rPr>
  </w:style>
  <w:style w:type="character" w:styleId="Platzhaltertext">
    <w:name w:val="Placeholder Text"/>
    <w:basedOn w:val="Absatz-Standardschriftart"/>
    <w:uiPriority w:val="99"/>
    <w:semiHidden/>
    <w:rsid w:val="004D5D02"/>
    <w:rPr>
      <w:vanish w:val="0"/>
      <w:color w:val="7D9AA8" w:themeColor="accent1" w:themeTint="99"/>
    </w:rPr>
  </w:style>
  <w:style w:type="paragraph" w:customStyle="1" w:styleId="Kurzbrief">
    <w:name w:val="Kurzbrief"/>
    <w:basedOn w:val="Text85pt"/>
    <w:uiPriority w:val="99"/>
    <w:semiHidden/>
    <w:qFormat/>
    <w:rsid w:val="00B225B2"/>
    <w:pPr>
      <w:ind w:left="294" w:hanging="294"/>
    </w:pPr>
  </w:style>
  <w:style w:type="paragraph" w:customStyle="1" w:styleId="KurzbriefFR">
    <w:name w:val="Kurzbrief FR"/>
    <w:basedOn w:val="Kurzbrief"/>
    <w:uiPriority w:val="99"/>
    <w:semiHidden/>
    <w:qFormat/>
    <w:rsid w:val="004A60C5"/>
    <w:pPr>
      <w:ind w:left="284" w:firstLine="0"/>
    </w:pPr>
    <w:rPr>
      <w:lang w:val="fr-CH"/>
    </w:rPr>
  </w:style>
  <w:style w:type="paragraph" w:customStyle="1" w:styleId="berschrift5nummeriert">
    <w:name w:val="Überschrift 5 nummeriert"/>
    <w:basedOn w:val="berschrift5"/>
    <w:next w:val="Standard"/>
    <w:uiPriority w:val="10"/>
    <w:qFormat/>
    <w:rsid w:val="00D8674A"/>
    <w:pPr>
      <w:numPr>
        <w:ilvl w:val="4"/>
        <w:numId w:val="24"/>
      </w:numPr>
      <w:tabs>
        <w:tab w:val="left" w:pos="1148"/>
      </w:tabs>
    </w:pPr>
  </w:style>
  <w:style w:type="paragraph" w:styleId="Verzeichnis4">
    <w:name w:val="toc 4"/>
    <w:basedOn w:val="Standard"/>
    <w:next w:val="Standard"/>
    <w:autoRedefine/>
    <w:uiPriority w:val="39"/>
    <w:semiHidden/>
    <w:rsid w:val="00F25768"/>
    <w:pPr>
      <w:tabs>
        <w:tab w:val="right" w:leader="dot" w:pos="7371"/>
      </w:tabs>
      <w:spacing w:line="215" w:lineRule="atLeast"/>
      <w:ind w:left="851" w:right="3093" w:hanging="851"/>
    </w:pPr>
    <w:rPr>
      <w:noProof/>
      <w:spacing w:val="-10"/>
      <w:sz w:val="17"/>
    </w:rPr>
  </w:style>
  <w:style w:type="paragraph" w:styleId="Verzeichnis5">
    <w:name w:val="toc 5"/>
    <w:basedOn w:val="Standard"/>
    <w:next w:val="Standard"/>
    <w:autoRedefine/>
    <w:uiPriority w:val="39"/>
    <w:semiHidden/>
    <w:rsid w:val="00F25768"/>
    <w:pPr>
      <w:tabs>
        <w:tab w:val="right" w:leader="dot" w:pos="7371"/>
      </w:tabs>
      <w:spacing w:line="215" w:lineRule="atLeast"/>
      <w:ind w:left="851" w:right="3093" w:hanging="851"/>
    </w:pPr>
    <w:rPr>
      <w:sz w:val="17"/>
    </w:rPr>
  </w:style>
  <w:style w:type="paragraph" w:styleId="Verzeichnis6">
    <w:name w:val="toc 6"/>
    <w:basedOn w:val="Standard"/>
    <w:next w:val="Standard"/>
    <w:autoRedefine/>
    <w:uiPriority w:val="39"/>
    <w:semiHidden/>
    <w:rsid w:val="007F0876"/>
    <w:pPr>
      <w:tabs>
        <w:tab w:val="right" w:pos="7371"/>
      </w:tabs>
      <w:spacing w:line="215" w:lineRule="atLeast"/>
      <w:ind w:left="851" w:right="3093"/>
    </w:pPr>
    <w:rPr>
      <w:noProof/>
      <w:sz w:val="17"/>
      <w:szCs w:val="17"/>
    </w:rPr>
  </w:style>
  <w:style w:type="paragraph" w:styleId="Verzeichnis7">
    <w:name w:val="toc 7"/>
    <w:basedOn w:val="Standard"/>
    <w:next w:val="Standard"/>
    <w:autoRedefine/>
    <w:uiPriority w:val="39"/>
    <w:semiHidden/>
    <w:rsid w:val="007F0876"/>
    <w:pPr>
      <w:tabs>
        <w:tab w:val="right" w:pos="7371"/>
      </w:tabs>
      <w:spacing w:line="215" w:lineRule="atLeast"/>
      <w:ind w:left="851" w:right="3093"/>
    </w:pPr>
    <w:rPr>
      <w:noProof/>
      <w:sz w:val="17"/>
    </w:rPr>
  </w:style>
  <w:style w:type="paragraph" w:styleId="Verzeichnis8">
    <w:name w:val="toc 8"/>
    <w:basedOn w:val="Standard"/>
    <w:next w:val="Standard"/>
    <w:autoRedefine/>
    <w:uiPriority w:val="39"/>
    <w:semiHidden/>
    <w:rsid w:val="007F0876"/>
    <w:pPr>
      <w:tabs>
        <w:tab w:val="right" w:pos="7371"/>
      </w:tabs>
      <w:spacing w:line="215" w:lineRule="atLeast"/>
      <w:ind w:left="851" w:right="3093"/>
    </w:pPr>
    <w:rPr>
      <w:sz w:val="17"/>
    </w:rPr>
  </w:style>
  <w:style w:type="paragraph" w:styleId="Verzeichnis9">
    <w:name w:val="toc 9"/>
    <w:basedOn w:val="Standard"/>
    <w:next w:val="Standard"/>
    <w:autoRedefine/>
    <w:uiPriority w:val="39"/>
    <w:semiHidden/>
    <w:rsid w:val="007F0876"/>
    <w:pPr>
      <w:tabs>
        <w:tab w:val="right" w:pos="7371"/>
      </w:tabs>
      <w:spacing w:line="215" w:lineRule="atLeast"/>
      <w:ind w:left="851" w:right="3093"/>
    </w:pPr>
    <w:rPr>
      <w:sz w:val="17"/>
    </w:rPr>
  </w:style>
  <w:style w:type="paragraph" w:customStyle="1" w:styleId="Text65pt">
    <w:name w:val="Text 6.5 pt"/>
    <w:basedOn w:val="Text85pt"/>
    <w:uiPriority w:val="1"/>
    <w:qFormat/>
    <w:rsid w:val="00645850"/>
    <w:pPr>
      <w:spacing w:line="162" w:lineRule="atLeast"/>
    </w:pPr>
    <w:rPr>
      <w:sz w:val="13"/>
      <w:lang w:val="en-US"/>
    </w:rPr>
  </w:style>
  <w:style w:type="table" w:customStyle="1" w:styleId="BETabelle1">
    <w:name w:val="BE: Tabelle 1"/>
    <w:basedOn w:val="NormaleTabelle"/>
    <w:uiPriority w:val="99"/>
    <w:rsid w:val="00D554AB"/>
    <w:pPr>
      <w:spacing w:after="0" w:line="240" w:lineRule="auto"/>
    </w:pPr>
    <w:rPr>
      <w:sz w:val="17"/>
    </w:rPr>
    <w:tblPr>
      <w:tblBorders>
        <w:bottom w:val="single" w:sz="2" w:space="0" w:color="DFE3E5" w:themeColor="text2" w:themeTint="33"/>
        <w:insideH w:val="single" w:sz="2" w:space="0" w:color="DFE3E5" w:themeColor="text2" w:themeTint="33"/>
      </w:tblBorders>
      <w:tblCellMar>
        <w:top w:w="136" w:type="dxa"/>
        <w:left w:w="0" w:type="dxa"/>
        <w:bottom w:w="74" w:type="dxa"/>
        <w:right w:w="28" w:type="dxa"/>
      </w:tblCellMar>
    </w:tblPr>
    <w:tblStylePr w:type="firstRow">
      <w:rPr>
        <w:sz w:val="13"/>
      </w:rPr>
      <w:tblPr/>
      <w:tcPr>
        <w:tcBorders>
          <w:top w:val="nil"/>
          <w:left w:val="nil"/>
          <w:bottom w:val="single" w:sz="2" w:space="0" w:color="auto"/>
          <w:right w:val="nil"/>
          <w:insideH w:val="nil"/>
          <w:insideV w:val="nil"/>
          <w:tl2br w:val="nil"/>
          <w:tr2bl w:val="nil"/>
        </w:tcBorders>
      </w:tcPr>
    </w:tblStylePr>
  </w:style>
  <w:style w:type="paragraph" w:customStyle="1" w:styleId="Text13pt">
    <w:name w:val="Text 13 pt"/>
    <w:basedOn w:val="Standard"/>
    <w:qFormat/>
    <w:rsid w:val="00C573A1"/>
    <w:pPr>
      <w:spacing w:line="323" w:lineRule="atLeast"/>
    </w:pPr>
    <w:rPr>
      <w:sz w:val="26"/>
      <w:szCs w:val="26"/>
    </w:rPr>
  </w:style>
  <w:style w:type="paragraph" w:customStyle="1" w:styleId="Brieftext">
    <w:name w:val="Brieftext"/>
    <w:basedOn w:val="Standard"/>
    <w:uiPriority w:val="1"/>
    <w:semiHidden/>
    <w:qFormat/>
    <w:rsid w:val="00F72593"/>
    <w:pPr>
      <w:ind w:right="340"/>
    </w:pPr>
  </w:style>
  <w:style w:type="paragraph" w:customStyle="1" w:styleId="Traktandum-Titel2">
    <w:name w:val="Traktandum-Titel 2"/>
    <w:basedOn w:val="Text85pt"/>
    <w:next w:val="Text85pt"/>
    <w:uiPriority w:val="18"/>
    <w:semiHidden/>
    <w:rsid w:val="00225571"/>
    <w:pPr>
      <w:numPr>
        <w:ilvl w:val="1"/>
        <w:numId w:val="16"/>
      </w:numPr>
    </w:pPr>
  </w:style>
  <w:style w:type="paragraph" w:styleId="Textkrper">
    <w:name w:val="Body Text"/>
    <w:basedOn w:val="Standard"/>
    <w:link w:val="TextkrperZchn"/>
    <w:uiPriority w:val="1"/>
    <w:semiHidden/>
    <w:qFormat/>
    <w:rsid w:val="004B6A97"/>
    <w:pPr>
      <w:widowControl w:val="0"/>
      <w:autoSpaceDE w:val="0"/>
      <w:autoSpaceDN w:val="0"/>
      <w:spacing w:line="240" w:lineRule="auto"/>
    </w:pPr>
    <w:rPr>
      <w:rFonts w:ascii="Arial" w:eastAsia="Arial" w:hAnsi="Arial" w:cs="Arial"/>
      <w:spacing w:val="0"/>
      <w:szCs w:val="21"/>
      <w:lang w:val="en-US"/>
    </w:rPr>
  </w:style>
  <w:style w:type="character" w:customStyle="1" w:styleId="TextkrperZchn">
    <w:name w:val="Textkörper Zchn"/>
    <w:basedOn w:val="Absatz-Standardschriftart"/>
    <w:link w:val="Textkrper"/>
    <w:uiPriority w:val="1"/>
    <w:semiHidden/>
    <w:rsid w:val="003359D8"/>
    <w:rPr>
      <w:rFonts w:ascii="Arial" w:eastAsia="Arial" w:hAnsi="Arial" w:cs="Arial"/>
      <w:sz w:val="21"/>
      <w:szCs w:val="21"/>
      <w:lang w:val="en-US"/>
    </w:rPr>
  </w:style>
  <w:style w:type="character" w:customStyle="1" w:styleId="NichtaufgelsteErwhnung2">
    <w:name w:val="Nicht aufgelöste Erwähnung2"/>
    <w:basedOn w:val="Absatz-Standardschriftart"/>
    <w:uiPriority w:val="99"/>
    <w:semiHidden/>
    <w:unhideWhenUsed/>
    <w:rsid w:val="007E447D"/>
    <w:rPr>
      <w:color w:val="605E5C"/>
      <w:shd w:val="clear" w:color="auto" w:fill="E1DFDD"/>
    </w:rPr>
  </w:style>
  <w:style w:type="table" w:customStyle="1" w:styleId="BEFormular-Tabelle">
    <w:name w:val="BE: Formular-Tabelle"/>
    <w:basedOn w:val="NormaleTabelle"/>
    <w:uiPriority w:val="99"/>
    <w:rsid w:val="00E97CB6"/>
    <w:pPr>
      <w:spacing w:after="0" w:line="240" w:lineRule="auto"/>
    </w:pPr>
    <w:tblPr>
      <w:tblCellMar>
        <w:left w:w="0" w:type="dxa"/>
        <w:right w:w="28" w:type="dxa"/>
      </w:tblCellMar>
    </w:tblPr>
    <w:tcPr>
      <w:vAlign w:val="center"/>
    </w:tcPr>
  </w:style>
  <w:style w:type="paragraph" w:customStyle="1" w:styleId="FormularEingabetext">
    <w:name w:val="Formular: Eingabetext"/>
    <w:basedOn w:val="Text85pt"/>
    <w:uiPriority w:val="19"/>
    <w:qFormat/>
    <w:rsid w:val="00BB6C3C"/>
    <w:pPr>
      <w:ind w:left="112"/>
    </w:pPr>
  </w:style>
  <w:style w:type="paragraph" w:customStyle="1" w:styleId="FormularTrennlinie">
    <w:name w:val="Formular: Trennlinie"/>
    <w:basedOn w:val="Text85pt"/>
    <w:next w:val="Text85pt"/>
    <w:uiPriority w:val="20"/>
    <w:qFormat/>
    <w:rsid w:val="00B832B7"/>
    <w:pPr>
      <w:pBdr>
        <w:bottom w:val="single" w:sz="2" w:space="1" w:color="B1B9BD" w:themeColor="background2"/>
      </w:pBdr>
      <w:spacing w:before="160" w:after="160"/>
      <w:ind w:left="28" w:right="28"/>
    </w:pPr>
  </w:style>
  <w:style w:type="paragraph" w:customStyle="1" w:styleId="FormularBezeichnungstext">
    <w:name w:val="Formular: Bezeichnungstext"/>
    <w:basedOn w:val="Text65pt"/>
    <w:uiPriority w:val="19"/>
    <w:qFormat/>
    <w:rsid w:val="00E97CB6"/>
  </w:style>
  <w:style w:type="paragraph" w:customStyle="1" w:styleId="FormularUntertitel">
    <w:name w:val="Formular: Untertitel"/>
    <w:basedOn w:val="Text85pt"/>
    <w:next w:val="Text85pt"/>
    <w:uiPriority w:val="19"/>
    <w:qFormat/>
    <w:rsid w:val="00F0208C"/>
    <w:pPr>
      <w:spacing w:before="160" w:after="120"/>
    </w:pPr>
    <w:rPr>
      <w:b/>
      <w:bCs w:val="0"/>
    </w:rPr>
  </w:style>
  <w:style w:type="paragraph" w:customStyle="1" w:styleId="FormularNummerierung">
    <w:name w:val="Formular: Nummerierung"/>
    <w:basedOn w:val="Nummerierung1"/>
    <w:uiPriority w:val="20"/>
    <w:qFormat/>
    <w:rsid w:val="00E0716C"/>
    <w:rPr>
      <w:b/>
      <w:bCs w:val="0"/>
      <w:sz w:val="17"/>
      <w:szCs w:val="17"/>
    </w:rPr>
  </w:style>
  <w:style w:type="paragraph" w:customStyle="1" w:styleId="FormularAufzhlungABC">
    <w:name w:val="Formular: Aufzählung ABC"/>
    <w:basedOn w:val="Text85pt"/>
    <w:uiPriority w:val="20"/>
    <w:qFormat/>
    <w:rsid w:val="00E0716C"/>
    <w:pPr>
      <w:numPr>
        <w:numId w:val="26"/>
      </w:numPr>
      <w:ind w:left="284" w:hanging="284"/>
    </w:pPr>
  </w:style>
  <w:style w:type="character" w:styleId="Kommentarzeichen">
    <w:name w:val="annotation reference"/>
    <w:basedOn w:val="Absatz-Standardschriftart"/>
    <w:uiPriority w:val="99"/>
    <w:semiHidden/>
    <w:unhideWhenUsed/>
    <w:rsid w:val="003102A0"/>
    <w:rPr>
      <w:sz w:val="16"/>
      <w:szCs w:val="16"/>
    </w:rPr>
  </w:style>
  <w:style w:type="paragraph" w:styleId="Kommentartext">
    <w:name w:val="annotation text"/>
    <w:basedOn w:val="Standard"/>
    <w:link w:val="KommentartextZchn"/>
    <w:uiPriority w:val="99"/>
    <w:semiHidden/>
    <w:unhideWhenUsed/>
    <w:rsid w:val="003102A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102A0"/>
    <w:rPr>
      <w:rFonts w:cs="System"/>
      <w:bCs/>
      <w:spacing w:val="2"/>
      <w:sz w:val="20"/>
      <w:szCs w:val="20"/>
    </w:rPr>
  </w:style>
  <w:style w:type="paragraph" w:styleId="Kommentarthema">
    <w:name w:val="annotation subject"/>
    <w:basedOn w:val="Kommentartext"/>
    <w:next w:val="Kommentartext"/>
    <w:link w:val="KommentarthemaZchn"/>
    <w:uiPriority w:val="99"/>
    <w:semiHidden/>
    <w:unhideWhenUsed/>
    <w:rsid w:val="003102A0"/>
    <w:rPr>
      <w:b/>
    </w:rPr>
  </w:style>
  <w:style w:type="character" w:customStyle="1" w:styleId="KommentarthemaZchn">
    <w:name w:val="Kommentarthema Zchn"/>
    <w:basedOn w:val="KommentartextZchn"/>
    <w:link w:val="Kommentarthema"/>
    <w:uiPriority w:val="99"/>
    <w:semiHidden/>
    <w:rsid w:val="003102A0"/>
    <w:rPr>
      <w:rFonts w:cs="System"/>
      <w:b/>
      <w:bCs/>
      <w:spacing w:val="2"/>
      <w:sz w:val="20"/>
      <w:szCs w:val="20"/>
    </w:rPr>
  </w:style>
  <w:style w:type="paragraph" w:styleId="berarbeitung">
    <w:name w:val="Revision"/>
    <w:hidden/>
    <w:uiPriority w:val="99"/>
    <w:semiHidden/>
    <w:rsid w:val="0083285D"/>
    <w:pPr>
      <w:spacing w:after="0" w:line="240" w:lineRule="auto"/>
    </w:pPr>
    <w:rPr>
      <w:rFonts w:cs="System"/>
      <w:bCs/>
      <w:spacing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5737">
      <w:bodyDiv w:val="1"/>
      <w:marLeft w:val="0"/>
      <w:marRight w:val="0"/>
      <w:marTop w:val="0"/>
      <w:marBottom w:val="0"/>
      <w:divBdr>
        <w:top w:val="none" w:sz="0" w:space="0" w:color="auto"/>
        <w:left w:val="none" w:sz="0" w:space="0" w:color="auto"/>
        <w:bottom w:val="none" w:sz="0" w:space="0" w:color="auto"/>
        <w:right w:val="none" w:sz="0" w:space="0" w:color="auto"/>
      </w:divBdr>
    </w:div>
    <w:div w:id="442379286">
      <w:bodyDiv w:val="1"/>
      <w:marLeft w:val="0"/>
      <w:marRight w:val="0"/>
      <w:marTop w:val="0"/>
      <w:marBottom w:val="0"/>
      <w:divBdr>
        <w:top w:val="none" w:sz="0" w:space="0" w:color="auto"/>
        <w:left w:val="none" w:sz="0" w:space="0" w:color="auto"/>
        <w:bottom w:val="none" w:sz="0" w:space="0" w:color="auto"/>
        <w:right w:val="none" w:sz="0" w:space="0" w:color="auto"/>
      </w:divBdr>
    </w:div>
    <w:div w:id="520778876">
      <w:bodyDiv w:val="1"/>
      <w:marLeft w:val="0"/>
      <w:marRight w:val="0"/>
      <w:marTop w:val="0"/>
      <w:marBottom w:val="0"/>
      <w:divBdr>
        <w:top w:val="none" w:sz="0" w:space="0" w:color="auto"/>
        <w:left w:val="none" w:sz="0" w:space="0" w:color="auto"/>
        <w:bottom w:val="none" w:sz="0" w:space="0" w:color="auto"/>
        <w:right w:val="none" w:sz="0" w:space="0" w:color="auto"/>
      </w:divBdr>
    </w:div>
    <w:div w:id="81619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fedlex.admin.ch/eli/cc/2007/71/de" TargetMode="External"/><Relationship Id="rId18" Type="http://schemas.openxmlformats.org/officeDocument/2006/relationships/hyperlink" Target="https://www.fedlex.admin.ch/eli/cc/54/757_781_799/d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s://www.kaio.fin.be.ch/de/start/themen/oeffentliches-beschaffungswesen.html" TargetMode="External"/><Relationship Id="rId17" Type="http://schemas.openxmlformats.org/officeDocument/2006/relationships/hyperlink" Target="https://www.fedlex.admin.ch/eli/cc/1996/1498_1498_1498/de"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kaio.fin.be.ch/content/dam/kaio/dokumente/de/startseite/themen/%C3%B6ffentliches-beschaffungswesen/1_neues-beschaffungsrecht-alt/Referendumsvorlage-D-230619.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https://www.kaio.fin.be.ch/content/dam/kaio/dokumente/de/startseite/themen/%C3%B6ffentliches-beschaffungswesen/1_neues-beschaffungsrecht-alt/Referendumsvorlage-D-230619.pdf"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fedlex.admin.ch/eli/cc/2007/71/de"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7zO8F7419A6\Formular%20BE%20D%20V4.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4AA56C6F5B84D0AA7EBCD6CCAB236E2"/>
        <w:category>
          <w:name w:val="Allgemein"/>
          <w:gallery w:val="placeholder"/>
        </w:category>
        <w:types>
          <w:type w:val="bbPlcHdr"/>
        </w:types>
        <w:behaviors>
          <w:behavior w:val="content"/>
        </w:behaviors>
        <w:guid w:val="{A5A9D0F6-AC04-459D-9E80-D8E4F85726C3}"/>
      </w:docPartPr>
      <w:docPartBody>
        <w:p w:rsidR="00353A7A" w:rsidRDefault="00353A7A" w:rsidP="00353A7A">
          <w:pPr>
            <w:pStyle w:val="54AA56C6F5B84D0AA7EBCD6CCAB236E2"/>
          </w:pPr>
          <w:r w:rsidRPr="00E63D02">
            <w:rPr>
              <w:rStyle w:val="Platzhaltertext"/>
            </w:rPr>
            <w:t>Klicken oder tippen Sie hier, um Text einzugeben.</w:t>
          </w:r>
        </w:p>
      </w:docPartBody>
    </w:docPart>
    <w:docPart>
      <w:docPartPr>
        <w:name w:val="25CEF7F1A77D4F4C88F1FE9B43D60789"/>
        <w:category>
          <w:name w:val="Allgemein"/>
          <w:gallery w:val="placeholder"/>
        </w:category>
        <w:types>
          <w:type w:val="bbPlcHdr"/>
        </w:types>
        <w:behaviors>
          <w:behavior w:val="content"/>
        </w:behaviors>
        <w:guid w:val="{0CA5E009-2FB4-4386-99B3-12C5566BB140}"/>
      </w:docPartPr>
      <w:docPartBody>
        <w:p w:rsidR="00353A7A" w:rsidRDefault="00353A7A" w:rsidP="00353A7A">
          <w:pPr>
            <w:pStyle w:val="25CEF7F1A77D4F4C88F1FE9B43D60789"/>
          </w:pPr>
          <w:r w:rsidRPr="00E63D02">
            <w:rPr>
              <w:rStyle w:val="Platzhaltertext"/>
            </w:rPr>
            <w:t>Klicken oder tippen Sie hier, um Text einzugeben.</w:t>
          </w:r>
        </w:p>
      </w:docPartBody>
    </w:docPart>
    <w:docPart>
      <w:docPartPr>
        <w:name w:val="30849B959FBD49E083E75874538518CA"/>
        <w:category>
          <w:name w:val="Allgemein"/>
          <w:gallery w:val="placeholder"/>
        </w:category>
        <w:types>
          <w:type w:val="bbPlcHdr"/>
        </w:types>
        <w:behaviors>
          <w:behavior w:val="content"/>
        </w:behaviors>
        <w:guid w:val="{5017767B-24C0-4AF2-B3B3-5CE4CA4273F3}"/>
      </w:docPartPr>
      <w:docPartBody>
        <w:p w:rsidR="00353A7A" w:rsidRDefault="00353A7A" w:rsidP="00353A7A">
          <w:pPr>
            <w:pStyle w:val="30849B959FBD49E083E75874538518CA"/>
          </w:pPr>
          <w:r w:rsidRPr="00E63D02">
            <w:rPr>
              <w:rStyle w:val="Platzhaltertext"/>
            </w:rPr>
            <w:t>Klicken oder tippen Sie hier, um Text einzugeben.</w:t>
          </w:r>
        </w:p>
      </w:docPartBody>
    </w:docPart>
    <w:docPart>
      <w:docPartPr>
        <w:name w:val="7BF385C575FC478195E1DCD156201403"/>
        <w:category>
          <w:name w:val="Allgemein"/>
          <w:gallery w:val="placeholder"/>
        </w:category>
        <w:types>
          <w:type w:val="bbPlcHdr"/>
        </w:types>
        <w:behaviors>
          <w:behavior w:val="content"/>
        </w:behaviors>
        <w:guid w:val="{169C297A-064E-4416-925E-026866006188}"/>
      </w:docPartPr>
      <w:docPartBody>
        <w:p w:rsidR="00353A7A" w:rsidRDefault="00353A7A" w:rsidP="00353A7A">
          <w:pPr>
            <w:pStyle w:val="7BF385C575FC478195E1DCD156201403"/>
          </w:pPr>
          <w:r w:rsidRPr="00E63D02">
            <w:rPr>
              <w:rStyle w:val="Platzhaltertext"/>
            </w:rPr>
            <w:t>Klicken oder tippen Sie hier, um Text einzugeben.</w:t>
          </w:r>
        </w:p>
      </w:docPartBody>
    </w:docPart>
    <w:docPart>
      <w:docPartPr>
        <w:name w:val="E948AA15EA4B4738B8DA58874C6FFE76"/>
        <w:category>
          <w:name w:val="Allgemein"/>
          <w:gallery w:val="placeholder"/>
        </w:category>
        <w:types>
          <w:type w:val="bbPlcHdr"/>
        </w:types>
        <w:behaviors>
          <w:behavior w:val="content"/>
        </w:behaviors>
        <w:guid w:val="{A51BB9D3-6133-40DA-A35B-FDF052916DB0}"/>
      </w:docPartPr>
      <w:docPartBody>
        <w:p w:rsidR="00353A7A" w:rsidRDefault="00353A7A" w:rsidP="00353A7A">
          <w:pPr>
            <w:pStyle w:val="E948AA15EA4B4738B8DA58874C6FFE76"/>
          </w:pPr>
          <w:r w:rsidRPr="00E63D02">
            <w:rPr>
              <w:rStyle w:val="Platzhaltertext"/>
            </w:rPr>
            <w:t>Klicken oder tippen Sie hier, um Text einzugeben.</w:t>
          </w:r>
        </w:p>
      </w:docPartBody>
    </w:docPart>
    <w:docPart>
      <w:docPartPr>
        <w:name w:val="CE357831D7A54029A9F0AE19177542B7"/>
        <w:category>
          <w:name w:val="Allgemein"/>
          <w:gallery w:val="placeholder"/>
        </w:category>
        <w:types>
          <w:type w:val="bbPlcHdr"/>
        </w:types>
        <w:behaviors>
          <w:behavior w:val="content"/>
        </w:behaviors>
        <w:guid w:val="{BB0D43C2-10DE-4EE0-BE2A-8619FE8CE3D6}"/>
      </w:docPartPr>
      <w:docPartBody>
        <w:p w:rsidR="00353A7A" w:rsidRDefault="00353A7A" w:rsidP="00353A7A">
          <w:pPr>
            <w:pStyle w:val="CE357831D7A54029A9F0AE19177542B7"/>
          </w:pPr>
          <w:r w:rsidRPr="00E63D02">
            <w:rPr>
              <w:rStyle w:val="Platzhaltertext"/>
            </w:rPr>
            <w:t>Klicken oder tippen Sie hier, um Text einzugeben.</w:t>
          </w:r>
        </w:p>
      </w:docPartBody>
    </w:docPart>
    <w:docPart>
      <w:docPartPr>
        <w:name w:val="9BA0A0DDDD35433A85A63D4591A769EF"/>
        <w:category>
          <w:name w:val="Allgemein"/>
          <w:gallery w:val="placeholder"/>
        </w:category>
        <w:types>
          <w:type w:val="bbPlcHdr"/>
        </w:types>
        <w:behaviors>
          <w:behavior w:val="content"/>
        </w:behaviors>
        <w:guid w:val="{2BE17F77-CA36-40A0-830E-9F22D88A0DCF}"/>
      </w:docPartPr>
      <w:docPartBody>
        <w:p w:rsidR="00353A7A" w:rsidRDefault="00353A7A" w:rsidP="00353A7A">
          <w:pPr>
            <w:pStyle w:val="9BA0A0DDDD35433A85A63D4591A769EF"/>
          </w:pPr>
          <w:r w:rsidRPr="00E63D02">
            <w:rPr>
              <w:rStyle w:val="Platzhaltertext"/>
            </w:rPr>
            <w:t>Klicken oder tippen Sie hier, um Text einzugeben.</w:t>
          </w:r>
        </w:p>
      </w:docPartBody>
    </w:docPart>
    <w:docPart>
      <w:docPartPr>
        <w:name w:val="6BCA0F91993140E8AEDD7B2F5C022FCA"/>
        <w:category>
          <w:name w:val="Allgemein"/>
          <w:gallery w:val="placeholder"/>
        </w:category>
        <w:types>
          <w:type w:val="bbPlcHdr"/>
        </w:types>
        <w:behaviors>
          <w:behavior w:val="content"/>
        </w:behaviors>
        <w:guid w:val="{52134A3F-1F3C-4483-91FF-BF049E9F0935}"/>
      </w:docPartPr>
      <w:docPartBody>
        <w:p w:rsidR="00353A7A" w:rsidRDefault="00353A7A" w:rsidP="00353A7A">
          <w:pPr>
            <w:pStyle w:val="6BCA0F91993140E8AEDD7B2F5C022FCA"/>
          </w:pPr>
          <w:r w:rsidRPr="00E63D02">
            <w:rPr>
              <w:rStyle w:val="Platzhaltertext"/>
            </w:rPr>
            <w:t>Klicken oder tippen Sie hier, um Text einzugeben.</w:t>
          </w:r>
        </w:p>
      </w:docPartBody>
    </w:docPart>
    <w:docPart>
      <w:docPartPr>
        <w:name w:val="0429BE7AFF7C44C1A15075C749551AD9"/>
        <w:category>
          <w:name w:val="Allgemein"/>
          <w:gallery w:val="placeholder"/>
        </w:category>
        <w:types>
          <w:type w:val="bbPlcHdr"/>
        </w:types>
        <w:behaviors>
          <w:behavior w:val="content"/>
        </w:behaviors>
        <w:guid w:val="{080EB93A-6959-4155-9C07-EF10DD2D3352}"/>
      </w:docPartPr>
      <w:docPartBody>
        <w:p w:rsidR="00353A7A" w:rsidRDefault="00353A7A" w:rsidP="00353A7A">
          <w:pPr>
            <w:pStyle w:val="0429BE7AFF7C44C1A15075C749551AD9"/>
          </w:pPr>
          <w:r w:rsidRPr="00E63D02">
            <w:rPr>
              <w:rStyle w:val="Platzhaltertext"/>
            </w:rPr>
            <w:t>Klicken oder tippen Sie hier, um Text einzugeben.</w:t>
          </w:r>
        </w:p>
      </w:docPartBody>
    </w:docPart>
    <w:docPart>
      <w:docPartPr>
        <w:name w:val="B6A24B490C324D22B221E2658E4B798B"/>
        <w:category>
          <w:name w:val="Allgemein"/>
          <w:gallery w:val="placeholder"/>
        </w:category>
        <w:types>
          <w:type w:val="bbPlcHdr"/>
        </w:types>
        <w:behaviors>
          <w:behavior w:val="content"/>
        </w:behaviors>
        <w:guid w:val="{CB8DE842-39B8-4BF6-BC2D-297A1CDAFBFA}"/>
      </w:docPartPr>
      <w:docPartBody>
        <w:p w:rsidR="00353A7A" w:rsidRDefault="00353A7A" w:rsidP="00353A7A">
          <w:pPr>
            <w:pStyle w:val="B6A24B490C324D22B221E2658E4B798B"/>
          </w:pPr>
          <w:r w:rsidRPr="00E63D02">
            <w:rPr>
              <w:rStyle w:val="Platzhaltertext"/>
            </w:rPr>
            <w:t>Wählen Sie ein Element aus.</w:t>
          </w:r>
        </w:p>
      </w:docPartBody>
    </w:docPart>
    <w:docPart>
      <w:docPartPr>
        <w:name w:val="76CA89632D0243D8806FD22F4CBE391A"/>
        <w:category>
          <w:name w:val="Allgemein"/>
          <w:gallery w:val="placeholder"/>
        </w:category>
        <w:types>
          <w:type w:val="bbPlcHdr"/>
        </w:types>
        <w:behaviors>
          <w:behavior w:val="content"/>
        </w:behaviors>
        <w:guid w:val="{00D83B01-B867-46F8-B8DA-723750CA22FD}"/>
      </w:docPartPr>
      <w:docPartBody>
        <w:p w:rsidR="00353A7A" w:rsidRDefault="00353A7A" w:rsidP="00353A7A">
          <w:pPr>
            <w:pStyle w:val="76CA89632D0243D8806FD22F4CBE391A"/>
          </w:pPr>
          <w:r w:rsidRPr="00E63D02">
            <w:rPr>
              <w:rStyle w:val="Platzhaltertext"/>
            </w:rPr>
            <w:t>Wählen Sie ein Element aus.</w:t>
          </w:r>
        </w:p>
      </w:docPartBody>
    </w:docPart>
    <w:docPart>
      <w:docPartPr>
        <w:name w:val="2158CDBF241D44BEB682C1A72E0C2F02"/>
        <w:category>
          <w:name w:val="Allgemein"/>
          <w:gallery w:val="placeholder"/>
        </w:category>
        <w:types>
          <w:type w:val="bbPlcHdr"/>
        </w:types>
        <w:behaviors>
          <w:behavior w:val="content"/>
        </w:behaviors>
        <w:guid w:val="{ABCE0D6E-5F39-4260-B50C-1C6201BD3E15}"/>
      </w:docPartPr>
      <w:docPartBody>
        <w:p w:rsidR="00353A7A" w:rsidRDefault="00353A7A" w:rsidP="00353A7A">
          <w:pPr>
            <w:pStyle w:val="2158CDBF241D44BEB682C1A72E0C2F02"/>
          </w:pPr>
          <w:r w:rsidRPr="00E63D02">
            <w:rPr>
              <w:rStyle w:val="Platzhaltertext"/>
            </w:rPr>
            <w:t>Wählen Sie ein Element aus.</w:t>
          </w:r>
        </w:p>
      </w:docPartBody>
    </w:docPart>
    <w:docPart>
      <w:docPartPr>
        <w:name w:val="281C0E83730241A3AF142F3C598116A1"/>
        <w:category>
          <w:name w:val="Allgemein"/>
          <w:gallery w:val="placeholder"/>
        </w:category>
        <w:types>
          <w:type w:val="bbPlcHdr"/>
        </w:types>
        <w:behaviors>
          <w:behavior w:val="content"/>
        </w:behaviors>
        <w:guid w:val="{00165847-8AA5-411A-A637-2FF28B8A5F29}"/>
      </w:docPartPr>
      <w:docPartBody>
        <w:p w:rsidR="00353A7A" w:rsidRDefault="00353A7A" w:rsidP="00353A7A">
          <w:pPr>
            <w:pStyle w:val="281C0E83730241A3AF142F3C598116A1"/>
          </w:pPr>
          <w:r w:rsidRPr="00E63D02">
            <w:rPr>
              <w:rStyle w:val="Platzhaltertext"/>
            </w:rPr>
            <w:t>Wählen Sie ein Element aus.</w:t>
          </w:r>
        </w:p>
      </w:docPartBody>
    </w:docPart>
    <w:docPart>
      <w:docPartPr>
        <w:name w:val="858B0EF160F84835ADB8D4C9D1566350"/>
        <w:category>
          <w:name w:val="Allgemein"/>
          <w:gallery w:val="placeholder"/>
        </w:category>
        <w:types>
          <w:type w:val="bbPlcHdr"/>
        </w:types>
        <w:behaviors>
          <w:behavior w:val="content"/>
        </w:behaviors>
        <w:guid w:val="{FCEE5C86-9CF2-4E7B-B5A0-285CE0B38097}"/>
      </w:docPartPr>
      <w:docPartBody>
        <w:p w:rsidR="00353A7A" w:rsidRDefault="00353A7A" w:rsidP="00353A7A">
          <w:pPr>
            <w:pStyle w:val="858B0EF160F84835ADB8D4C9D1566350"/>
          </w:pPr>
          <w:r w:rsidRPr="00E63D02">
            <w:rPr>
              <w:rStyle w:val="Platzhaltertext"/>
            </w:rPr>
            <w:t>Wählen Sie ein Element aus.</w:t>
          </w:r>
        </w:p>
      </w:docPartBody>
    </w:docPart>
    <w:docPart>
      <w:docPartPr>
        <w:name w:val="025DC6FD12CE427798A1FB3BA0196D9B"/>
        <w:category>
          <w:name w:val="Allgemein"/>
          <w:gallery w:val="placeholder"/>
        </w:category>
        <w:types>
          <w:type w:val="bbPlcHdr"/>
        </w:types>
        <w:behaviors>
          <w:behavior w:val="content"/>
        </w:behaviors>
        <w:guid w:val="{4149B38F-0C2A-4289-AACB-A911491059AD}"/>
      </w:docPartPr>
      <w:docPartBody>
        <w:p w:rsidR="00353A7A" w:rsidRDefault="00353A7A" w:rsidP="00353A7A">
          <w:pPr>
            <w:pStyle w:val="025DC6FD12CE427798A1FB3BA0196D9B"/>
          </w:pPr>
          <w:r w:rsidRPr="00E63D02">
            <w:rPr>
              <w:rStyle w:val="Platzhaltertext"/>
            </w:rPr>
            <w:t>Wählen Sie ein Element aus.</w:t>
          </w:r>
        </w:p>
      </w:docPartBody>
    </w:docPart>
    <w:docPart>
      <w:docPartPr>
        <w:name w:val="E85A041F5E32457EAD14B725DDC3A948"/>
        <w:category>
          <w:name w:val="Allgemein"/>
          <w:gallery w:val="placeholder"/>
        </w:category>
        <w:types>
          <w:type w:val="bbPlcHdr"/>
        </w:types>
        <w:behaviors>
          <w:behavior w:val="content"/>
        </w:behaviors>
        <w:guid w:val="{424614D8-84AD-479B-9E40-56FC60CFE0E4}"/>
      </w:docPartPr>
      <w:docPartBody>
        <w:p w:rsidR="00353A7A" w:rsidRDefault="00353A7A" w:rsidP="00353A7A">
          <w:pPr>
            <w:pStyle w:val="E85A041F5E32457EAD14B725DDC3A948"/>
          </w:pPr>
          <w:r w:rsidRPr="00E63D02">
            <w:rPr>
              <w:rStyle w:val="Platzhaltertext"/>
            </w:rPr>
            <w:t>Wählen Sie ein Element aus.</w:t>
          </w:r>
        </w:p>
      </w:docPartBody>
    </w:docPart>
    <w:docPart>
      <w:docPartPr>
        <w:name w:val="7243E55E7D284013B832F6B00A08C5D3"/>
        <w:category>
          <w:name w:val="Allgemein"/>
          <w:gallery w:val="placeholder"/>
        </w:category>
        <w:types>
          <w:type w:val="bbPlcHdr"/>
        </w:types>
        <w:behaviors>
          <w:behavior w:val="content"/>
        </w:behaviors>
        <w:guid w:val="{48EDA519-4F3F-431A-B735-CEE3565687EB}"/>
      </w:docPartPr>
      <w:docPartBody>
        <w:p w:rsidR="00353A7A" w:rsidRDefault="00353A7A" w:rsidP="00353A7A">
          <w:pPr>
            <w:pStyle w:val="7243E55E7D284013B832F6B00A08C5D3"/>
          </w:pPr>
          <w:r w:rsidRPr="00E63D02">
            <w:rPr>
              <w:rStyle w:val="Platzhaltertext"/>
            </w:rPr>
            <w:t>Wählen Sie ein Element aus.</w:t>
          </w:r>
        </w:p>
      </w:docPartBody>
    </w:docPart>
    <w:docPart>
      <w:docPartPr>
        <w:name w:val="5E076AAC725B4D13959D4EB2C950AF37"/>
        <w:category>
          <w:name w:val="Allgemein"/>
          <w:gallery w:val="placeholder"/>
        </w:category>
        <w:types>
          <w:type w:val="bbPlcHdr"/>
        </w:types>
        <w:behaviors>
          <w:behavior w:val="content"/>
        </w:behaviors>
        <w:guid w:val="{76700DCF-898E-4474-A432-DF5535183DE0}"/>
      </w:docPartPr>
      <w:docPartBody>
        <w:p w:rsidR="00353A7A" w:rsidRDefault="00353A7A" w:rsidP="00353A7A">
          <w:pPr>
            <w:pStyle w:val="5E076AAC725B4D13959D4EB2C950AF37"/>
          </w:pPr>
          <w:r w:rsidRPr="00E63D02">
            <w:rPr>
              <w:rStyle w:val="Platzhaltertext"/>
            </w:rPr>
            <w:t>Wählen Sie ein Element aus.</w:t>
          </w:r>
        </w:p>
      </w:docPartBody>
    </w:docPart>
    <w:docPart>
      <w:docPartPr>
        <w:name w:val="ADEAD58BFCC0446DA067EBB3E502A1C0"/>
        <w:category>
          <w:name w:val="Allgemein"/>
          <w:gallery w:val="placeholder"/>
        </w:category>
        <w:types>
          <w:type w:val="bbPlcHdr"/>
        </w:types>
        <w:behaviors>
          <w:behavior w:val="content"/>
        </w:behaviors>
        <w:guid w:val="{0EAFBBBE-C49A-4092-88B4-9A66377ECEE9}"/>
      </w:docPartPr>
      <w:docPartBody>
        <w:p w:rsidR="00353A7A" w:rsidRDefault="00353A7A" w:rsidP="00353A7A">
          <w:pPr>
            <w:pStyle w:val="ADEAD58BFCC0446DA067EBB3E502A1C0"/>
          </w:pPr>
          <w:r w:rsidRPr="00E63D02">
            <w:rPr>
              <w:rStyle w:val="Platzhaltertext"/>
            </w:rPr>
            <w:t>Wählen Sie ein Element aus.</w:t>
          </w:r>
        </w:p>
      </w:docPartBody>
    </w:docPart>
    <w:docPart>
      <w:docPartPr>
        <w:name w:val="663ABA2BFBD34B5BA412FD9F1800070C"/>
        <w:category>
          <w:name w:val="Allgemein"/>
          <w:gallery w:val="placeholder"/>
        </w:category>
        <w:types>
          <w:type w:val="bbPlcHdr"/>
        </w:types>
        <w:behaviors>
          <w:behavior w:val="content"/>
        </w:behaviors>
        <w:guid w:val="{4AB83B95-5CD7-4254-B89E-C24F0A969562}"/>
      </w:docPartPr>
      <w:docPartBody>
        <w:p w:rsidR="00353A7A" w:rsidRDefault="00353A7A" w:rsidP="00353A7A">
          <w:pPr>
            <w:pStyle w:val="663ABA2BFBD34B5BA412FD9F1800070C"/>
          </w:pPr>
          <w:r w:rsidRPr="00E63D02">
            <w:rPr>
              <w:rStyle w:val="Platzhaltertext"/>
            </w:rPr>
            <w:t>Wählen Sie ein Element aus.</w:t>
          </w:r>
        </w:p>
      </w:docPartBody>
    </w:docPart>
    <w:docPart>
      <w:docPartPr>
        <w:name w:val="E43D90F42A2D431781F764232BCD1CCC"/>
        <w:category>
          <w:name w:val="Allgemein"/>
          <w:gallery w:val="placeholder"/>
        </w:category>
        <w:types>
          <w:type w:val="bbPlcHdr"/>
        </w:types>
        <w:behaviors>
          <w:behavior w:val="content"/>
        </w:behaviors>
        <w:guid w:val="{927C2ACD-08F2-46C6-9AB7-D982CE64DF89}"/>
      </w:docPartPr>
      <w:docPartBody>
        <w:p w:rsidR="00353A7A" w:rsidRDefault="00353A7A" w:rsidP="00353A7A">
          <w:pPr>
            <w:pStyle w:val="E43D90F42A2D431781F764232BCD1CCC"/>
          </w:pPr>
          <w:r w:rsidRPr="00E63D02">
            <w:rPr>
              <w:rStyle w:val="Platzhaltertext"/>
            </w:rPr>
            <w:t>Wählen Sie ein Element aus.</w:t>
          </w:r>
        </w:p>
      </w:docPartBody>
    </w:docPart>
    <w:docPart>
      <w:docPartPr>
        <w:name w:val="EFAD7EA88E8841BC946B293FB34DB7F5"/>
        <w:category>
          <w:name w:val="Allgemein"/>
          <w:gallery w:val="placeholder"/>
        </w:category>
        <w:types>
          <w:type w:val="bbPlcHdr"/>
        </w:types>
        <w:behaviors>
          <w:behavior w:val="content"/>
        </w:behaviors>
        <w:guid w:val="{4472873E-ED82-4C9C-BA6B-93A6FB6A7F57}"/>
      </w:docPartPr>
      <w:docPartBody>
        <w:p w:rsidR="00353A7A" w:rsidRDefault="00353A7A" w:rsidP="00353A7A">
          <w:pPr>
            <w:pStyle w:val="EFAD7EA88E8841BC946B293FB34DB7F5"/>
          </w:pPr>
          <w:r w:rsidRPr="00E63D02">
            <w:rPr>
              <w:rStyle w:val="Platzhaltertext"/>
            </w:rPr>
            <w:t>Wählen Sie ein Element aus.</w:t>
          </w:r>
        </w:p>
      </w:docPartBody>
    </w:docPart>
    <w:docPart>
      <w:docPartPr>
        <w:name w:val="8FF9B0CD826E42A9A1D01D01C18460C2"/>
        <w:category>
          <w:name w:val="Allgemein"/>
          <w:gallery w:val="placeholder"/>
        </w:category>
        <w:types>
          <w:type w:val="bbPlcHdr"/>
        </w:types>
        <w:behaviors>
          <w:behavior w:val="content"/>
        </w:behaviors>
        <w:guid w:val="{A9A252A4-7EEE-4CF5-A4A5-A9861956AB5D}"/>
      </w:docPartPr>
      <w:docPartBody>
        <w:p w:rsidR="00353A7A" w:rsidRDefault="00353A7A" w:rsidP="00353A7A">
          <w:pPr>
            <w:pStyle w:val="8FF9B0CD826E42A9A1D01D01C18460C2"/>
          </w:pPr>
          <w:r w:rsidRPr="00E63D02">
            <w:rPr>
              <w:rStyle w:val="Platzhaltertext"/>
            </w:rPr>
            <w:t>Wählen Sie ein Element aus.</w:t>
          </w:r>
        </w:p>
      </w:docPartBody>
    </w:docPart>
    <w:docPart>
      <w:docPartPr>
        <w:name w:val="DefaultPlaceholder_-1854013440"/>
        <w:category>
          <w:name w:val="Allgemein"/>
          <w:gallery w:val="placeholder"/>
        </w:category>
        <w:types>
          <w:type w:val="bbPlcHdr"/>
        </w:types>
        <w:behaviors>
          <w:behavior w:val="content"/>
        </w:behaviors>
        <w:guid w:val="{5F2FAFB6-93A9-491C-B905-289C0518EF59}"/>
      </w:docPartPr>
      <w:docPartBody>
        <w:p w:rsidR="007E07D8" w:rsidRDefault="007E07D8">
          <w:r w:rsidRPr="00890A3F">
            <w:rPr>
              <w:rStyle w:val="Platzhaltertext"/>
            </w:rPr>
            <w:t>Klicken oder tippen Sie hier, um Text einzugeben.</w:t>
          </w:r>
        </w:p>
      </w:docPartBody>
    </w:docPart>
    <w:docPart>
      <w:docPartPr>
        <w:name w:val="E7CED4913E874D4AA0E7874A4888FBCD"/>
        <w:category>
          <w:name w:val="Allgemein"/>
          <w:gallery w:val="placeholder"/>
        </w:category>
        <w:types>
          <w:type w:val="bbPlcHdr"/>
        </w:types>
        <w:behaviors>
          <w:behavior w:val="content"/>
        </w:behaviors>
        <w:guid w:val="{12A6D1B3-0647-4299-AC8A-9EB944C5D283}"/>
      </w:docPartPr>
      <w:docPartBody>
        <w:p w:rsidR="00716A7D" w:rsidRDefault="00716A7D" w:rsidP="00716A7D">
          <w:pPr>
            <w:pStyle w:val="E7CED4913E874D4AA0E7874A4888FBCD"/>
          </w:pPr>
          <w:r w:rsidRPr="00890A3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Com 55 Roman">
    <w:altName w:val="Arial"/>
    <w:charset w:val="4D"/>
    <w:family w:val="swiss"/>
    <w:pitch w:val="variable"/>
    <w:sig w:usb0="8000000F" w:usb1="10002042" w:usb2="00000000" w:usb3="00000000" w:csb0="0000009B" w:csb1="00000000"/>
  </w:font>
  <w:font w:name="font1482">
    <w:altName w:val="Calibri"/>
    <w:panose1 w:val="00000000000000000000"/>
    <w:charset w:val="00"/>
    <w:family w:val="auto"/>
    <w:notTrueType/>
    <w:pitch w:val="default"/>
  </w:font>
  <w:font w:name="System">
    <w:altName w:val="Calibri"/>
    <w:panose1 w:val="00000000000000000000"/>
    <w:charset w:val="00"/>
    <w:family w:val="swiss"/>
    <w:notTrueType/>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A7A"/>
    <w:rsid w:val="000A4673"/>
    <w:rsid w:val="00353A7A"/>
    <w:rsid w:val="00472909"/>
    <w:rsid w:val="00615B68"/>
    <w:rsid w:val="00716A7D"/>
    <w:rsid w:val="007E07D8"/>
    <w:rsid w:val="008C4D00"/>
    <w:rsid w:val="00D247C6"/>
    <w:rsid w:val="00F2268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de-CH" w:eastAsia="de-CH"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16A7D"/>
    <w:rPr>
      <w:vanish w:val="0"/>
      <w:color w:val="45B0E1" w:themeColor="accent1" w:themeTint="99"/>
    </w:rPr>
  </w:style>
  <w:style w:type="paragraph" w:customStyle="1" w:styleId="54AA56C6F5B84D0AA7EBCD6CCAB236E2">
    <w:name w:val="54AA56C6F5B84D0AA7EBCD6CCAB236E2"/>
    <w:rsid w:val="00353A7A"/>
    <w:pPr>
      <w:spacing w:after="0" w:line="215" w:lineRule="atLeast"/>
      <w:ind w:left="112"/>
    </w:pPr>
    <w:rPr>
      <w:rFonts w:eastAsiaTheme="minorHAnsi" w:cs="System"/>
      <w:bCs/>
      <w:spacing w:val="2"/>
      <w:kern w:val="0"/>
      <w:sz w:val="17"/>
      <w:szCs w:val="22"/>
      <w:lang w:eastAsia="en-US"/>
      <w14:ligatures w14:val="none"/>
    </w:rPr>
  </w:style>
  <w:style w:type="paragraph" w:customStyle="1" w:styleId="25CEF7F1A77D4F4C88F1FE9B43D60789">
    <w:name w:val="25CEF7F1A77D4F4C88F1FE9B43D60789"/>
    <w:rsid w:val="00353A7A"/>
    <w:pPr>
      <w:spacing w:after="0" w:line="215" w:lineRule="atLeast"/>
      <w:ind w:left="112"/>
    </w:pPr>
    <w:rPr>
      <w:rFonts w:eastAsiaTheme="minorHAnsi" w:cs="System"/>
      <w:bCs/>
      <w:spacing w:val="2"/>
      <w:kern w:val="0"/>
      <w:sz w:val="17"/>
      <w:szCs w:val="22"/>
      <w:lang w:eastAsia="en-US"/>
      <w14:ligatures w14:val="none"/>
    </w:rPr>
  </w:style>
  <w:style w:type="paragraph" w:customStyle="1" w:styleId="30849B959FBD49E083E75874538518CA">
    <w:name w:val="30849B959FBD49E083E75874538518CA"/>
    <w:rsid w:val="00353A7A"/>
    <w:pPr>
      <w:spacing w:after="0" w:line="215" w:lineRule="atLeast"/>
      <w:ind w:left="112"/>
    </w:pPr>
    <w:rPr>
      <w:rFonts w:eastAsiaTheme="minorHAnsi" w:cs="System"/>
      <w:bCs/>
      <w:spacing w:val="2"/>
      <w:kern w:val="0"/>
      <w:sz w:val="17"/>
      <w:szCs w:val="22"/>
      <w:lang w:eastAsia="en-US"/>
      <w14:ligatures w14:val="none"/>
    </w:rPr>
  </w:style>
  <w:style w:type="paragraph" w:customStyle="1" w:styleId="7BF385C575FC478195E1DCD156201403">
    <w:name w:val="7BF385C575FC478195E1DCD156201403"/>
    <w:rsid w:val="00353A7A"/>
    <w:pPr>
      <w:spacing w:after="0" w:line="215" w:lineRule="atLeast"/>
      <w:ind w:left="112"/>
    </w:pPr>
    <w:rPr>
      <w:rFonts w:eastAsiaTheme="minorHAnsi" w:cs="System"/>
      <w:bCs/>
      <w:spacing w:val="2"/>
      <w:kern w:val="0"/>
      <w:sz w:val="17"/>
      <w:szCs w:val="22"/>
      <w:lang w:eastAsia="en-US"/>
      <w14:ligatures w14:val="none"/>
    </w:rPr>
  </w:style>
  <w:style w:type="paragraph" w:customStyle="1" w:styleId="E948AA15EA4B4738B8DA58874C6FFE76">
    <w:name w:val="E948AA15EA4B4738B8DA58874C6FFE76"/>
    <w:rsid w:val="00353A7A"/>
    <w:pPr>
      <w:spacing w:after="0" w:line="215" w:lineRule="atLeast"/>
      <w:ind w:left="112"/>
    </w:pPr>
    <w:rPr>
      <w:rFonts w:eastAsiaTheme="minorHAnsi" w:cs="System"/>
      <w:bCs/>
      <w:spacing w:val="2"/>
      <w:kern w:val="0"/>
      <w:sz w:val="17"/>
      <w:szCs w:val="22"/>
      <w:lang w:eastAsia="en-US"/>
      <w14:ligatures w14:val="none"/>
    </w:rPr>
  </w:style>
  <w:style w:type="paragraph" w:customStyle="1" w:styleId="CE357831D7A54029A9F0AE19177542B7">
    <w:name w:val="CE357831D7A54029A9F0AE19177542B7"/>
    <w:rsid w:val="00353A7A"/>
    <w:pPr>
      <w:spacing w:after="0" w:line="215" w:lineRule="atLeast"/>
      <w:ind w:left="112"/>
    </w:pPr>
    <w:rPr>
      <w:rFonts w:eastAsiaTheme="minorHAnsi" w:cs="System"/>
      <w:bCs/>
      <w:spacing w:val="2"/>
      <w:kern w:val="0"/>
      <w:sz w:val="17"/>
      <w:szCs w:val="22"/>
      <w:lang w:eastAsia="en-US"/>
      <w14:ligatures w14:val="none"/>
    </w:rPr>
  </w:style>
  <w:style w:type="paragraph" w:customStyle="1" w:styleId="9BA0A0DDDD35433A85A63D4591A769EF">
    <w:name w:val="9BA0A0DDDD35433A85A63D4591A769EF"/>
    <w:rsid w:val="00353A7A"/>
    <w:pPr>
      <w:spacing w:after="0" w:line="215" w:lineRule="atLeast"/>
      <w:ind w:left="112"/>
    </w:pPr>
    <w:rPr>
      <w:rFonts w:eastAsiaTheme="minorHAnsi" w:cs="System"/>
      <w:bCs/>
      <w:spacing w:val="2"/>
      <w:kern w:val="0"/>
      <w:sz w:val="17"/>
      <w:szCs w:val="22"/>
      <w:lang w:eastAsia="en-US"/>
      <w14:ligatures w14:val="none"/>
    </w:rPr>
  </w:style>
  <w:style w:type="paragraph" w:customStyle="1" w:styleId="6BCA0F91993140E8AEDD7B2F5C022FCA">
    <w:name w:val="6BCA0F91993140E8AEDD7B2F5C022FCA"/>
    <w:rsid w:val="00353A7A"/>
    <w:pPr>
      <w:spacing w:before="160" w:after="120" w:line="215" w:lineRule="atLeast"/>
    </w:pPr>
    <w:rPr>
      <w:rFonts w:eastAsiaTheme="minorHAnsi" w:cs="System"/>
      <w:b/>
      <w:spacing w:val="2"/>
      <w:kern w:val="0"/>
      <w:sz w:val="17"/>
      <w:szCs w:val="22"/>
      <w:lang w:eastAsia="en-US"/>
      <w14:ligatures w14:val="none"/>
    </w:rPr>
  </w:style>
  <w:style w:type="paragraph" w:customStyle="1" w:styleId="0429BE7AFF7C44C1A15075C749551AD9">
    <w:name w:val="0429BE7AFF7C44C1A15075C749551AD9"/>
    <w:rsid w:val="00353A7A"/>
    <w:pPr>
      <w:spacing w:after="0" w:line="270" w:lineRule="atLeast"/>
    </w:pPr>
    <w:rPr>
      <w:rFonts w:eastAsiaTheme="minorHAnsi" w:cs="System"/>
      <w:bCs/>
      <w:spacing w:val="2"/>
      <w:kern w:val="0"/>
      <w:sz w:val="21"/>
      <w:szCs w:val="22"/>
      <w:lang w:eastAsia="en-US"/>
      <w14:ligatures w14:val="none"/>
    </w:rPr>
  </w:style>
  <w:style w:type="paragraph" w:customStyle="1" w:styleId="B6A24B490C324D22B221E2658E4B798B">
    <w:name w:val="B6A24B490C324D22B221E2658E4B798B"/>
    <w:rsid w:val="00353A7A"/>
  </w:style>
  <w:style w:type="paragraph" w:customStyle="1" w:styleId="76CA89632D0243D8806FD22F4CBE391A">
    <w:name w:val="76CA89632D0243D8806FD22F4CBE391A"/>
    <w:rsid w:val="00353A7A"/>
  </w:style>
  <w:style w:type="paragraph" w:customStyle="1" w:styleId="2158CDBF241D44BEB682C1A72E0C2F02">
    <w:name w:val="2158CDBF241D44BEB682C1A72E0C2F02"/>
    <w:rsid w:val="00353A7A"/>
  </w:style>
  <w:style w:type="paragraph" w:customStyle="1" w:styleId="281C0E83730241A3AF142F3C598116A1">
    <w:name w:val="281C0E83730241A3AF142F3C598116A1"/>
    <w:rsid w:val="00353A7A"/>
  </w:style>
  <w:style w:type="paragraph" w:customStyle="1" w:styleId="858B0EF160F84835ADB8D4C9D1566350">
    <w:name w:val="858B0EF160F84835ADB8D4C9D1566350"/>
    <w:rsid w:val="00353A7A"/>
  </w:style>
  <w:style w:type="paragraph" w:customStyle="1" w:styleId="025DC6FD12CE427798A1FB3BA0196D9B">
    <w:name w:val="025DC6FD12CE427798A1FB3BA0196D9B"/>
    <w:rsid w:val="00353A7A"/>
  </w:style>
  <w:style w:type="paragraph" w:customStyle="1" w:styleId="E85A041F5E32457EAD14B725DDC3A948">
    <w:name w:val="E85A041F5E32457EAD14B725DDC3A948"/>
    <w:rsid w:val="00353A7A"/>
  </w:style>
  <w:style w:type="paragraph" w:customStyle="1" w:styleId="7243E55E7D284013B832F6B00A08C5D3">
    <w:name w:val="7243E55E7D284013B832F6B00A08C5D3"/>
    <w:rsid w:val="00353A7A"/>
  </w:style>
  <w:style w:type="paragraph" w:customStyle="1" w:styleId="5E076AAC725B4D13959D4EB2C950AF37">
    <w:name w:val="5E076AAC725B4D13959D4EB2C950AF37"/>
    <w:rsid w:val="00353A7A"/>
  </w:style>
  <w:style w:type="paragraph" w:customStyle="1" w:styleId="ADEAD58BFCC0446DA067EBB3E502A1C0">
    <w:name w:val="ADEAD58BFCC0446DA067EBB3E502A1C0"/>
    <w:rsid w:val="00353A7A"/>
  </w:style>
  <w:style w:type="paragraph" w:customStyle="1" w:styleId="663ABA2BFBD34B5BA412FD9F1800070C">
    <w:name w:val="663ABA2BFBD34B5BA412FD9F1800070C"/>
    <w:rsid w:val="00353A7A"/>
  </w:style>
  <w:style w:type="paragraph" w:customStyle="1" w:styleId="E43D90F42A2D431781F764232BCD1CCC">
    <w:name w:val="E43D90F42A2D431781F764232BCD1CCC"/>
    <w:rsid w:val="00353A7A"/>
  </w:style>
  <w:style w:type="paragraph" w:customStyle="1" w:styleId="EFAD7EA88E8841BC946B293FB34DB7F5">
    <w:name w:val="EFAD7EA88E8841BC946B293FB34DB7F5"/>
    <w:rsid w:val="00353A7A"/>
  </w:style>
  <w:style w:type="paragraph" w:customStyle="1" w:styleId="8FF9B0CD826E42A9A1D01D01C18460C2">
    <w:name w:val="8FF9B0CD826E42A9A1D01D01C18460C2"/>
    <w:rsid w:val="00353A7A"/>
  </w:style>
  <w:style w:type="paragraph" w:customStyle="1" w:styleId="E7CED4913E874D4AA0E7874A4888FBCD">
    <w:name w:val="E7CED4913E874D4AA0E7874A4888FBCD"/>
    <w:rsid w:val="00716A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Larissa-Design">
  <a:themeElements>
    <a:clrScheme name="Kanton bern">
      <a:dk1>
        <a:sysClr val="windowText" lastClr="000000"/>
      </a:dk1>
      <a:lt1>
        <a:sysClr val="window" lastClr="FFFFFF"/>
      </a:lt1>
      <a:dk2>
        <a:srgbClr val="63737B"/>
      </a:dk2>
      <a:lt2>
        <a:srgbClr val="B1B9BD"/>
      </a:lt2>
      <a:accent1>
        <a:srgbClr val="3C505A"/>
      </a:accent1>
      <a:accent2>
        <a:srgbClr val="96D7F0"/>
      </a:accent2>
      <a:accent3>
        <a:srgbClr val="A0C7A0"/>
      </a:accent3>
      <a:accent4>
        <a:srgbClr val="E1D2C6"/>
      </a:accent4>
      <a:accent5>
        <a:srgbClr val="644B41"/>
      </a:accent5>
      <a:accent6>
        <a:srgbClr val="EA161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effectLst/>
      </a:spPr>
      <a:bodyPr wrap="square" lIns="0" tIns="0" rIns="0" bIns="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b:Source>
    <b:Tag>Authr</b:Tag>
    <b:SourceType>Book</b:SourceType>
    <b:Guid>{BA01FD2C-EDFC-4D13-8F46-679005D5D2FB}</b:Guid>
    <b:Author>
      <b:Author>
        <b:NameList>
          <b:Person>
            <b:Last>Autor</b:Last>
            <b:First>Anton</b:First>
          </b:Person>
        </b:NameList>
      </b:Author>
    </b:Author>
    <b:Title>Titel</b:Title>
    <b:Year>Jahr</b:Year>
    <b:City>Ort</b:City>
    <b:Publisher>Verleger</b:Publisher>
    <b:RefOrder>1</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_dlc_DocIdPersistId xmlns="44952a7d-7ef1-4336-aa62-ac977ab7aed7" xsi:nil="true"/>
    <_dlc_DocId xmlns="44952a7d-7ef1-4336-aa62-ac977ab7aed7">FIN-880209561-503</_dlc_DocId>
    <_dlc_DocIdUrl xmlns="44952a7d-7ef1-4336-aa62-ac977ab7aed7">
      <Url>https://www.collab.apps.be.ch/fin/kaio-stab-kbk/_layouts/15/DocIdRedir.aspx?ID=FIN-880209561-503</Url>
      <Description>FIN-880209561-503</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B14E406A8225E141AF3FDA9B2A25651F" ma:contentTypeVersion="0" ma:contentTypeDescription="Ein neues Dokument erstellen." ma:contentTypeScope="" ma:versionID="a0495a1b6c7ed2349afeab52fec80ae1">
  <xsd:schema xmlns:xsd="http://www.w3.org/2001/XMLSchema" xmlns:xs="http://www.w3.org/2001/XMLSchema" xmlns:p="http://schemas.microsoft.com/office/2006/metadata/properties" xmlns:ns2="44952a7d-7ef1-4336-aa62-ac977ab7aed7" targetNamespace="http://schemas.microsoft.com/office/2006/metadata/properties" ma:root="true" ma:fieldsID="cfab95ebd9cc2aaf68b3a1ba78ef829d" ns2:_="">
    <xsd:import namespace="44952a7d-7ef1-4336-aa62-ac977ab7aed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952a7d-7ef1-4336-aa62-ac977ab7aed7"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A2A79B-283E-4DCA-A31F-C81CA9C8F85D}">
  <ds:schemaRefs>
    <ds:schemaRef ds:uri="http://schemas.microsoft.com/sharepoint/events"/>
  </ds:schemaRefs>
</ds:datastoreItem>
</file>

<file path=customXml/itemProps2.xml><?xml version="1.0" encoding="utf-8"?>
<ds:datastoreItem xmlns:ds="http://schemas.openxmlformats.org/officeDocument/2006/customXml" ds:itemID="{26081EB1-BEFF-439B-9D9C-72C8E9227A11}">
  <ds:schemaRefs>
    <ds:schemaRef ds:uri="http://schemas.microsoft.com/sharepoint/v3/contenttype/forms"/>
  </ds:schemaRefs>
</ds:datastoreItem>
</file>

<file path=customXml/itemProps3.xml><?xml version="1.0" encoding="utf-8"?>
<ds:datastoreItem xmlns:ds="http://schemas.openxmlformats.org/officeDocument/2006/customXml" ds:itemID="{5D571489-9B44-42BE-A8D1-BB193CD46287}">
  <ds:schemaRefs>
    <ds:schemaRef ds:uri="http://schemas.openxmlformats.org/officeDocument/2006/bibliography"/>
  </ds:schemaRefs>
</ds:datastoreItem>
</file>

<file path=customXml/itemProps4.xml><?xml version="1.0" encoding="utf-8"?>
<ds:datastoreItem xmlns:ds="http://schemas.openxmlformats.org/officeDocument/2006/customXml" ds:itemID="{4C815D65-3B88-4A47-9F49-E4656C678F17}">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44952a7d-7ef1-4336-aa62-ac977ab7aed7"/>
    <ds:schemaRef ds:uri="http://purl.org/dc/elements/1.1/"/>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A092F3E2-3298-470A-9E9D-F7BD2D90BE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952a7d-7ef1-4336-aa62-ac977ab7ae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Formular BE D V4.dotm</Template>
  <TotalTime>0</TotalTime>
  <Pages>3</Pages>
  <Words>1267</Words>
  <Characters>7987</Characters>
  <Application>Microsoft Office Word</Application>
  <DocSecurity>4</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Pardhan Tahir, FIN-KAIO-BR-R</dc:creator>
  <cp:keywords/>
  <dc:description>numéro de document</dc:description>
  <cp:lastModifiedBy>Blum David, BVD-AGG-BPM</cp:lastModifiedBy>
  <cp:revision>2</cp:revision>
  <cp:lastPrinted>2022-01-18T04:57:00Z</cp:lastPrinted>
  <dcterms:created xsi:type="dcterms:W3CDTF">2025-07-08T09:14:00Z</dcterms:created>
  <dcterms:modified xsi:type="dcterms:W3CDTF">2025-07-08T09:14:00Z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0x010100B14E406A8225E141AF3FDA9B2A25651F</vt:lpwstr>
  </property>
  <property fmtid="{D5CDD505-2E9C-101B-9397-08002B2CF9AE}" pid="3" name="_dlc_DocIdItemGuid">
    <vt:lpwstr>9abeab16-4c56-48b4-899d-65ac11d54cea</vt:lpwstr>
  </property>
  <property fmtid="{D5CDD505-2E9C-101B-9397-08002B2CF9AE}" pid="4" name="TaxKeyword">
    <vt:lpwstr/>
  </property>
  <property fmtid="{D5CDD505-2E9C-101B-9397-08002B2CF9AE}" pid="5" name="gwDocumentType">
    <vt:lpwstr>6;#Arbeitspapier|219cb209-751a-48a5-aa85-f0636cd20318</vt:lpwstr>
  </property>
  <property fmtid="{D5CDD505-2E9C-101B-9397-08002B2CF9AE}" pid="6" name="MSIP_Label_74fdd986-87d9-48c6-acda-407b1ab5fef0_Enabled">
    <vt:lpwstr>true</vt:lpwstr>
  </property>
  <property fmtid="{D5CDD505-2E9C-101B-9397-08002B2CF9AE}" pid="7" name="MSIP_Label_74fdd986-87d9-48c6-acda-407b1ab5fef0_SetDate">
    <vt:lpwstr>2025-05-06T14:07:44Z</vt:lpwstr>
  </property>
  <property fmtid="{D5CDD505-2E9C-101B-9397-08002B2CF9AE}" pid="8" name="MSIP_Label_74fdd986-87d9-48c6-acda-407b1ab5fef0_Method">
    <vt:lpwstr>Standard</vt:lpwstr>
  </property>
  <property fmtid="{D5CDD505-2E9C-101B-9397-08002B2CF9AE}" pid="9" name="MSIP_Label_74fdd986-87d9-48c6-acda-407b1ab5fef0_Name">
    <vt:lpwstr>NICHT KLASSIFIZIERT</vt:lpwstr>
  </property>
  <property fmtid="{D5CDD505-2E9C-101B-9397-08002B2CF9AE}" pid="10" name="MSIP_Label_74fdd986-87d9-48c6-acda-407b1ab5fef0_SiteId">
    <vt:lpwstr>cb96f99a-a111-42d7-9f65-e111197ba4bb</vt:lpwstr>
  </property>
  <property fmtid="{D5CDD505-2E9C-101B-9397-08002B2CF9AE}" pid="11" name="MSIP_Label_74fdd986-87d9-48c6-acda-407b1ab5fef0_ActionId">
    <vt:lpwstr>d1f0f900-f473-4dc5-8fd5-9d81912d6c59</vt:lpwstr>
  </property>
  <property fmtid="{D5CDD505-2E9C-101B-9397-08002B2CF9AE}" pid="12" name="MSIP_Label_74fdd986-87d9-48c6-acda-407b1ab5fef0_ContentBits">
    <vt:lpwstr>0</vt:lpwstr>
  </property>
</Properties>
</file>